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7076F" w14:textId="77777777" w:rsidR="00417486" w:rsidRDefault="00327275">
      <w:pPr>
        <w:pStyle w:val="TextBody"/>
        <w:rPr>
          <w:rFonts w:ascii="URWPalladioL" w:hAnsi="URWPalladioL"/>
        </w:rPr>
      </w:pPr>
      <w:r>
        <w:rPr>
          <w:rFonts w:ascii="URWPalladioL" w:hAnsi="URWPalladioL"/>
          <w:b/>
        </w:rPr>
        <w:t xml:space="preserve">PI NAME: </w:t>
      </w:r>
      <w:proofErr w:type="spellStart"/>
      <w:r>
        <w:rPr>
          <w:rFonts w:ascii="URWPalladioL" w:hAnsi="URWPalladioL"/>
        </w:rPr>
        <w:t>Asantha</w:t>
      </w:r>
      <w:proofErr w:type="spellEnd"/>
      <w:r>
        <w:rPr>
          <w:rFonts w:ascii="URWPalladioL" w:hAnsi="URWPalladioL"/>
        </w:rPr>
        <w:t xml:space="preserve"> </w:t>
      </w:r>
      <w:proofErr w:type="spellStart"/>
      <w:r>
        <w:rPr>
          <w:rFonts w:ascii="URWPalladioL" w:hAnsi="URWPalladioL"/>
        </w:rPr>
        <w:t>Cooray</w:t>
      </w:r>
      <w:proofErr w:type="spellEnd"/>
      <w:r>
        <w:rPr>
          <w:rFonts w:ascii="URWPalladioL" w:hAnsi="URWPalladioL"/>
        </w:rPr>
        <w:t xml:space="preserve"> </w:t>
      </w:r>
    </w:p>
    <w:p w14:paraId="3B04FB40" w14:textId="77777777" w:rsidR="00417486" w:rsidRDefault="00327275">
      <w:pPr>
        <w:pStyle w:val="TextBody"/>
        <w:rPr>
          <w:rFonts w:ascii="URWPalladioL" w:hAnsi="URWPalladioL"/>
        </w:rPr>
      </w:pPr>
      <w:r>
        <w:rPr>
          <w:rFonts w:ascii="URWPalladioL" w:hAnsi="URWPalladioL"/>
          <w:b/>
        </w:rPr>
        <w:t xml:space="preserve">Science Education Title: </w:t>
      </w:r>
      <w:r>
        <w:rPr>
          <w:rFonts w:ascii="URWPalladioL" w:hAnsi="URWPalladioL"/>
        </w:rPr>
        <w:t>Force and Motion</w:t>
      </w:r>
    </w:p>
    <w:p w14:paraId="4927A7FE" w14:textId="77777777" w:rsidR="00417486" w:rsidRDefault="00327275">
      <w:pPr>
        <w:pStyle w:val="TextBody"/>
        <w:rPr>
          <w:rFonts w:ascii="URWPalladioL" w:hAnsi="URWPalladioL"/>
        </w:rPr>
      </w:pPr>
      <w:r>
        <w:rPr>
          <w:rFonts w:ascii="URWPalladioL" w:hAnsi="URWPalladioL"/>
          <w:b/>
        </w:rPr>
        <w:t xml:space="preserve">Overview: </w:t>
      </w:r>
      <w:r>
        <w:rPr>
          <w:rFonts w:ascii="URWPalladioL" w:hAnsi="URWPalladioL"/>
        </w:rPr>
        <w:t xml:space="preserve">The goal of this experiment will be to understand the components of force and their relation to motion through the use of Newton's second law by measuring the acceleration of a </w:t>
      </w:r>
      <w:r>
        <w:rPr>
          <w:rFonts w:ascii="URWPalladioL" w:hAnsi="URWPalladioL"/>
        </w:rPr>
        <w:t>glider being acted upon by a force.</w:t>
      </w:r>
    </w:p>
    <w:p w14:paraId="1164A66D" w14:textId="77777777" w:rsidR="00417486" w:rsidRDefault="00327275">
      <w:pPr>
        <w:pStyle w:val="TextBody"/>
        <w:rPr>
          <w:rFonts w:ascii="URWPalladioL" w:hAnsi="URWPalladioL"/>
        </w:rPr>
      </w:pPr>
      <w:ins w:id="0" w:author="Unknown Author" w:date="2016-08-24T15:17:00Z">
        <w:r>
          <w:rPr>
            <w:rFonts w:ascii="URWPalladioL" w:hAnsi="URWPalladioL"/>
          </w:rPr>
          <w:t xml:space="preserve">Nearly </w:t>
        </w:r>
      </w:ins>
      <w:ins w:id="1" w:author="Unknown Author" w:date="2016-08-24T15:19:00Z">
        <w:r>
          <w:rPr>
            <w:rFonts w:ascii="URWPalladioL" w:hAnsi="URWPalladioL"/>
          </w:rPr>
          <w:t xml:space="preserve">every aspect of motion in everyday life can be described using Isaac Newton's three laws of motion. </w:t>
        </w:r>
      </w:ins>
      <w:ins w:id="2" w:author="Unknown Author" w:date="2016-08-24T15:33:00Z">
        <w:r>
          <w:rPr>
            <w:rFonts w:ascii="URWPalladioL" w:hAnsi="URWPalladioL"/>
          </w:rPr>
          <w:t>They describe how objects in motion will tend to stay in motion (the first law), objects will accelerate is acted</w:t>
        </w:r>
        <w:r>
          <w:rPr>
            <w:rFonts w:ascii="URWPalladioL" w:hAnsi="URWPalladioL"/>
          </w:rPr>
          <w:t xml:space="preserve"> on by a net force (the second law), and that every force e</w:t>
        </w:r>
      </w:ins>
      <w:ins w:id="3" w:author="Unknown Author" w:date="2016-08-24T15:34:00Z">
        <w:r>
          <w:rPr>
            <w:rFonts w:ascii="URWPalladioL" w:hAnsi="URWPalladioL"/>
          </w:rPr>
          <w:t xml:space="preserve">xerted by an </w:t>
        </w:r>
        <w:proofErr w:type="gramStart"/>
        <w:r>
          <w:rPr>
            <w:rFonts w:ascii="URWPalladioL" w:hAnsi="URWPalladioL"/>
          </w:rPr>
          <w:t>object  will</w:t>
        </w:r>
        <w:proofErr w:type="gramEnd"/>
        <w:r>
          <w:rPr>
            <w:rFonts w:ascii="URWPalladioL" w:hAnsi="URWPalladioL"/>
          </w:rPr>
          <w:t xml:space="preserve"> have an equal an opposite force exerted back onto the object (the third law). Almost all of </w:t>
        </w:r>
      </w:ins>
      <w:ins w:id="4" w:author="Unknown Author" w:date="2016-08-24T15:35:00Z">
        <w:r>
          <w:rPr>
            <w:rFonts w:ascii="URWPalladioL" w:hAnsi="URWPalladioL"/>
          </w:rPr>
          <w:t xml:space="preserve">high school and undergraduate mechanics is based on these simple </w:t>
        </w:r>
        <w:proofErr w:type="spellStart"/>
        <w:r>
          <w:rPr>
            <w:rFonts w:ascii="URWPalladioL" w:hAnsi="URWPalladioL"/>
          </w:rPr>
          <w:t>conceptes</w:t>
        </w:r>
        <w:proofErr w:type="spellEnd"/>
        <w:r>
          <w:rPr>
            <w:rFonts w:ascii="URWPalladioL" w:hAnsi="URWPalladioL"/>
          </w:rPr>
          <w:t>.</w:t>
        </w:r>
      </w:ins>
    </w:p>
    <w:p w14:paraId="5D514D55" w14:textId="77777777" w:rsidR="00417486" w:rsidRDefault="00327275">
      <w:pPr>
        <w:pStyle w:val="TextBody"/>
        <w:rPr>
          <w:rFonts w:ascii="URWPalladioL" w:hAnsi="URWPalladioL"/>
        </w:rPr>
      </w:pPr>
      <w:r>
        <w:rPr>
          <w:rFonts w:ascii="URWPalladioL" w:hAnsi="URWPalladioL"/>
        </w:rPr>
        <w:t xml:space="preserve"> </w:t>
      </w:r>
    </w:p>
    <w:p w14:paraId="13109664" w14:textId="77777777" w:rsidR="00417486" w:rsidRDefault="00417486">
      <w:pPr>
        <w:pStyle w:val="TextBody"/>
        <w:rPr>
          <w:rFonts w:ascii="URWPalladioL" w:hAnsi="URWPalladioL"/>
        </w:rPr>
      </w:pPr>
    </w:p>
    <w:p w14:paraId="7E662C01" w14:textId="77777777" w:rsidR="00417486" w:rsidRDefault="00327275">
      <w:pPr>
        <w:pStyle w:val="TextBody"/>
        <w:rPr>
          <w:rFonts w:ascii="URWPalladioL" w:hAnsi="URWPalladioL"/>
        </w:rPr>
      </w:pPr>
      <w:r>
        <w:rPr>
          <w:rFonts w:ascii="URWPalladioL" w:hAnsi="URWPalladioL"/>
          <w:b/>
        </w:rPr>
        <w:t xml:space="preserve">Principles of Force and Motion: </w:t>
      </w:r>
      <w:r>
        <w:rPr>
          <w:rFonts w:ascii="URWPalladioL" w:hAnsi="URWPalladioL"/>
        </w:rPr>
        <w:t>One of the most famous equations in all of physics is Newton's second law</w:t>
      </w:r>
    </w:p>
    <w:p w14:paraId="30B30C9D" w14:textId="77777777" w:rsidR="00417486" w:rsidRDefault="00327275">
      <w:pPr>
        <w:pStyle w:val="TextBody"/>
        <w:jc w:val="center"/>
        <w:rPr>
          <w:rFonts w:ascii="URWPalladioL" w:hAnsi="URWPalladioL"/>
        </w:rPr>
      </w:pPr>
      <m:oMath>
        <m:acc>
          <m:accPr>
            <m:chr m:val="⃗"/>
            <m:ctrlPr>
              <w:rPr>
                <w:rFonts w:ascii="Cambria Math" w:hAnsi="Cambria Math"/>
              </w:rPr>
            </m:ctrlPr>
          </m:accPr>
          <m:e>
            <m:r>
              <w:rPr>
                <w:rFonts w:ascii="Cambria Math" w:hAnsi="Cambria Math"/>
              </w:rPr>
              <m:t>F</m:t>
            </m:r>
          </m:e>
        </m:acc>
        <m:r>
          <w:rPr>
            <w:rFonts w:ascii="Cambria Math" w:hAnsi="Cambria Math"/>
          </w:rPr>
          <m:t xml:space="preserve"> = </m:t>
        </m:r>
        <m:r>
          <w:rPr>
            <w:rFonts w:ascii="Cambria Math" w:hAnsi="Cambria Math"/>
          </w:rPr>
          <m:t>m</m:t>
        </m:r>
        <m:r>
          <w:rPr>
            <w:rFonts w:ascii="Cambria Math" w:hAnsi="Cambria Math"/>
          </w:rPr>
          <m:t xml:space="preserve"> * </m:t>
        </m:r>
        <m:acc>
          <m:accPr>
            <m:chr m:val="⃗"/>
            <m:ctrlPr>
              <w:rPr>
                <w:rFonts w:ascii="Cambria Math" w:hAnsi="Cambria Math"/>
              </w:rPr>
            </m:ctrlPr>
          </m:accPr>
          <m:e>
            <m:r>
              <w:rPr>
                <w:rFonts w:ascii="Cambria Math" w:hAnsi="Cambria Math"/>
              </w:rPr>
              <m:t>a</m:t>
            </m:r>
          </m:e>
        </m:acc>
      </m:oMath>
      <w:r>
        <w:rPr>
          <w:rFonts w:ascii="URWPalladioL" w:hAnsi="URWPalladioL"/>
        </w:rPr>
        <w:t>(Equation 1)</w:t>
      </w:r>
    </w:p>
    <w:p w14:paraId="5FF7AC63" w14:textId="77777777" w:rsidR="00417486" w:rsidRDefault="00327275">
      <w:pPr>
        <w:pStyle w:val="TextBody"/>
        <w:rPr>
          <w:rFonts w:ascii="URWPalladioL" w:hAnsi="URWPalladioL"/>
        </w:rPr>
      </w:pPr>
      <w:r>
        <w:rPr>
          <w:rFonts w:ascii="URWPalladioL" w:hAnsi="URWPalladioL"/>
        </w:rPr>
        <w:t xml:space="preserve">It states simply that the force on an object is equal to the mass of the object times its acceleration. </w:t>
      </w:r>
    </w:p>
    <w:p w14:paraId="3B9D4B80" w14:textId="77777777" w:rsidR="00417486" w:rsidRDefault="00327275">
      <w:pPr>
        <w:pStyle w:val="TextBody"/>
        <w:rPr>
          <w:rFonts w:ascii="URWPalladioL" w:hAnsi="URWPalladioL"/>
        </w:rPr>
      </w:pPr>
      <w:r>
        <w:rPr>
          <w:rFonts w:ascii="URWPalladioL" w:hAnsi="URWPalladioL"/>
        </w:rPr>
        <w:t>In the experiment to</w:t>
      </w:r>
      <w:r>
        <w:rPr>
          <w:rFonts w:ascii="URWPalladioL" w:hAnsi="URWPalladioL"/>
        </w:rPr>
        <w:t xml:space="preserve"> follow, a glider will be connected to a falling weight by a pulley. </w:t>
      </w:r>
      <w:ins w:id="5" w:author="Unknown Author" w:date="2016-08-14T14:11:00Z">
        <w:r>
          <w:rPr>
            <w:rFonts w:ascii="URWPalladioL" w:hAnsi="URWPalladioL"/>
          </w:rPr>
          <w:t>Because friction caused by the glider sliding along a track would result in an extra force that is difficult to measure t</w:t>
        </w:r>
      </w:ins>
      <w:r>
        <w:rPr>
          <w:rFonts w:ascii="URWPalladioL" w:hAnsi="URWPalladioL"/>
        </w:rPr>
        <w:t>he glider will be on an air track to reduce friction.</w:t>
      </w:r>
      <w:ins w:id="6" w:author="Unknown Author" w:date="2016-08-14T14:11:00Z">
        <w:r>
          <w:rPr>
            <w:rFonts w:ascii="URWPalladioL" w:hAnsi="URWPalladioL"/>
          </w:rPr>
          <w:t xml:space="preserve"> The air</w:t>
        </w:r>
      </w:ins>
      <w:ins w:id="7" w:author="Unknown Author" w:date="2016-08-14T14:12:00Z">
        <w:r>
          <w:rPr>
            <w:rFonts w:ascii="URWPalladioL" w:hAnsi="URWPalladioL"/>
          </w:rPr>
          <w:t xml:space="preserve"> tra</w:t>
        </w:r>
        <w:r>
          <w:rPr>
            <w:rFonts w:ascii="URWPalladioL" w:hAnsi="URWPalladioL"/>
          </w:rPr>
          <w:t>ck creates a cushion of air between the glider and tra</w:t>
        </w:r>
      </w:ins>
      <w:ins w:id="8" w:author="Unknown Author" w:date="2016-08-14T14:13:00Z">
        <w:r>
          <w:rPr>
            <w:rFonts w:ascii="URWPalladioL" w:hAnsi="URWPalladioL"/>
          </w:rPr>
          <w:t>ck reducing any friction to approximately zero.</w:t>
        </w:r>
      </w:ins>
      <w:r>
        <w:rPr>
          <w:rFonts w:ascii="URWPalladioL" w:hAnsi="URWPalladioL"/>
        </w:rPr>
        <w:t xml:space="preserve"> The force of the weight will accelerate the glider according to Equation 1. </w:t>
      </w:r>
    </w:p>
    <w:p w14:paraId="1C6638CE" w14:textId="77777777" w:rsidR="00417486" w:rsidRDefault="00327275">
      <w:pPr>
        <w:pStyle w:val="TextBody"/>
        <w:rPr>
          <w:rFonts w:ascii="URWPalladioL" w:hAnsi="URWPalladioL"/>
        </w:rPr>
      </w:pPr>
      <w:r>
        <w:rPr>
          <w:rFonts w:ascii="URWPalladioL" w:hAnsi="URWPalladioL"/>
        </w:rPr>
        <w:t xml:space="preserve">The force on the weight will be entirely due to gravity. Here Equation 1 </w:t>
      </w:r>
      <w:r>
        <w:rPr>
          <w:rFonts w:ascii="URWPalladioL" w:hAnsi="URWPalladioL"/>
        </w:rPr>
        <w:t>becomes</w:t>
      </w:r>
      <m:oMath>
        <m:acc>
          <m:accPr>
            <m:chr m:val="⃗"/>
            <m:ctrlPr>
              <w:rPr>
                <w:rFonts w:ascii="Cambria Math" w:hAnsi="Cambria Math"/>
              </w:rPr>
            </m:ctrlPr>
          </m:accPr>
          <m:e>
            <m:r>
              <w:rPr>
                <w:rFonts w:ascii="Cambria Math" w:hAnsi="Cambria Math"/>
              </w:rPr>
              <m:t>F</m:t>
            </m:r>
          </m:e>
        </m:acc>
        <m:r>
          <w:rPr>
            <w:rFonts w:ascii="Cambria Math" w:hAnsi="Cambria Math"/>
          </w:rPr>
          <m:t xml:space="preserve"> = </m:t>
        </m:r>
        <m:r>
          <w:rPr>
            <w:rFonts w:ascii="Cambria Math" w:hAnsi="Cambria Math"/>
          </w:rPr>
          <m:t>m</m:t>
        </m:r>
        <m:r>
          <w:rPr>
            <w:rFonts w:ascii="Cambria Math" w:hAnsi="Cambria Math"/>
          </w:rPr>
          <m:t xml:space="preserve"> * </m:t>
        </m:r>
        <m:acc>
          <m:accPr>
            <m:chr m:val="⃗"/>
            <m:ctrlPr>
              <w:rPr>
                <w:rFonts w:ascii="Cambria Math" w:hAnsi="Cambria Math"/>
              </w:rPr>
            </m:ctrlPr>
          </m:accPr>
          <m:e>
            <m:r>
              <w:rPr>
                <w:rFonts w:ascii="Cambria Math" w:hAnsi="Cambria Math"/>
              </w:rPr>
              <m:t>g</m:t>
            </m:r>
          </m:e>
        </m:acc>
      </m:oMath>
      <w:r>
        <w:rPr>
          <w:rFonts w:ascii="URWPalladioL" w:hAnsi="URWPalladioL"/>
        </w:rPr>
        <w:t>where</w:t>
      </w:r>
      <m:oMath>
        <m:acc>
          <m:accPr>
            <m:chr m:val="⃗"/>
            <m:ctrlPr>
              <w:rPr>
                <w:rFonts w:ascii="Cambria Math" w:hAnsi="Cambria Math"/>
              </w:rPr>
            </m:ctrlPr>
          </m:accPr>
          <m:e>
            <m:r>
              <w:rPr>
                <w:rFonts w:ascii="Cambria Math" w:hAnsi="Cambria Math"/>
              </w:rPr>
              <m:t>g</m:t>
            </m:r>
          </m:e>
        </m:acc>
      </m:oMath>
      <w:r>
        <w:rPr>
          <w:rFonts w:ascii="URWPalladioL" w:hAnsi="URWPalladioL"/>
        </w:rPr>
        <w:t>is the acceleration due to gravity ~</w:t>
      </w:r>
      <m:oMath>
        <m:d>
          <m:dPr>
            <m:ctrlPr>
              <w:rPr>
                <w:rFonts w:ascii="Cambria Math" w:hAnsi="Cambria Math"/>
              </w:rPr>
            </m:ctrlPr>
          </m:dPr>
          <m:e>
            <m:r>
              <w:rPr>
                <w:rFonts w:ascii="Cambria Math" w:hAnsi="Cambria Math"/>
              </w:rPr>
              <m:t>9.8</m:t>
            </m:r>
            <m:f>
              <m:fPr>
                <m:type m:val="lin"/>
                <m:ctrlPr>
                  <w:rPr>
                    <w:rFonts w:ascii="Cambria Math" w:hAnsi="Cambria Math"/>
                  </w:rPr>
                </m:ctrlPr>
              </m:fPr>
              <m:num>
                <m:r>
                  <w:rPr>
                    <w:rFonts w:ascii="Cambria Math" w:hAnsi="Cambria Math"/>
                  </w:rPr>
                  <m:t>m</m:t>
                </m:r>
              </m:num>
              <m:den>
                <m:sSup>
                  <m:sSupPr>
                    <m:ctrlPr>
                      <w:rPr>
                        <w:rFonts w:ascii="Cambria Math" w:hAnsi="Cambria Math"/>
                      </w:rPr>
                    </m:ctrlPr>
                  </m:sSupPr>
                  <m:e>
                    <m:r>
                      <w:rPr>
                        <w:rFonts w:ascii="Cambria Math" w:hAnsi="Cambria Math"/>
                      </w:rPr>
                      <m:t>s</m:t>
                    </m:r>
                  </m:e>
                  <m:sup>
                    <m:r>
                      <w:rPr>
                        <w:rFonts w:ascii="Cambria Math" w:hAnsi="Cambria Math"/>
                      </w:rPr>
                      <m:t>2</m:t>
                    </m:r>
                  </m:sup>
                </m:sSup>
              </m:den>
            </m:f>
          </m:e>
        </m:d>
        <m:r>
          <w:rPr>
            <w:rFonts w:ascii="Cambria Math" w:hAnsi="Cambria Math"/>
          </w:rPr>
          <m:t>.</m:t>
        </m:r>
      </m:oMath>
      <w:r>
        <w:rPr>
          <w:rFonts w:ascii="URWPalladioL" w:hAnsi="URWPalladioL"/>
        </w:rPr>
        <w:t xml:space="preserve"> While the acceleration due to gravity will remain the same, </w:t>
      </w:r>
      <w:proofErr w:type="gramStart"/>
      <w:r>
        <w:rPr>
          <w:rFonts w:ascii="URWPalladioL" w:hAnsi="URWPalladioL"/>
        </w:rPr>
        <w:t>the force can be increased by adding mass</w:t>
      </w:r>
      <w:proofErr w:type="gramEnd"/>
      <w:r>
        <w:rPr>
          <w:rFonts w:ascii="URWPalladioL" w:hAnsi="URWPalladioL"/>
        </w:rPr>
        <w:t>.</w:t>
      </w:r>
    </w:p>
    <w:p w14:paraId="189DFF5F" w14:textId="77777777" w:rsidR="00417486" w:rsidRDefault="00327275">
      <w:pPr>
        <w:pStyle w:val="TextBody"/>
        <w:rPr>
          <w:rFonts w:ascii="URWPalladioL" w:hAnsi="URWPalladioL"/>
        </w:rPr>
      </w:pPr>
      <w:ins w:id="9" w:author="Unknown Author" w:date="2016-08-14T14:21:00Z">
        <w:r>
          <w:rPr>
            <w:rFonts w:ascii="URWPalladioL" w:hAnsi="URWPalladioL"/>
          </w:rPr>
          <w:t xml:space="preserve">As the </w:t>
        </w:r>
      </w:ins>
      <w:ins w:id="10" w:author="Unknown Author" w:date="2016-08-14T14:22:00Z">
        <w:r>
          <w:rPr>
            <w:rFonts w:ascii="URWPalladioL" w:hAnsi="URWPalladioL"/>
          </w:rPr>
          <w:t>weight falls it creates tension in the string connecting the weight to the</w:t>
        </w:r>
        <w:r>
          <w:rPr>
            <w:rFonts w:ascii="URWPalladioL" w:hAnsi="URWPalladioL"/>
          </w:rPr>
          <w:t xml:space="preserve"> glider. </w:t>
        </w:r>
      </w:ins>
      <w:ins w:id="11" w:author="Unknown Author" w:date="2016-08-14T14:23:00Z">
        <w:r>
          <w:rPr>
            <w:rFonts w:ascii="URWPalladioL" w:hAnsi="URWPalladioL"/>
          </w:rPr>
          <w:t xml:space="preserve">The pulley changes the direction of the tension force from vertical to horizontal. With nothing else connected, the tension in the string is equal to the force of the falling </w:t>
        </w:r>
        <w:proofErr w:type="gramStart"/>
        <w:r>
          <w:rPr>
            <w:rFonts w:ascii="URWPalladioL" w:hAnsi="URWPalladioL"/>
          </w:rPr>
          <w:t>weight which</w:t>
        </w:r>
        <w:proofErr w:type="gramEnd"/>
        <w:r>
          <w:rPr>
            <w:rFonts w:ascii="URWPalladioL" w:hAnsi="URWPalladioL"/>
          </w:rPr>
          <w:t xml:space="preserve"> causes the same magnitude of force on the glider. </w:t>
        </w:r>
      </w:ins>
      <w:r>
        <w:rPr>
          <w:rFonts w:ascii="URWPalladioL" w:hAnsi="URWPalladioL"/>
        </w:rPr>
        <w:t>To calcul</w:t>
      </w:r>
      <w:r>
        <w:rPr>
          <w:rFonts w:ascii="URWPalladioL" w:hAnsi="URWPalladioL"/>
        </w:rPr>
        <w:t>ate the acceleration on the glider due to the pull of the weight the forces are equated.</w:t>
      </w:r>
    </w:p>
    <w:p w14:paraId="005A8C66" w14:textId="77777777" w:rsidR="00417486" w:rsidRDefault="00327275">
      <w:pPr>
        <w:pStyle w:val="TextBody"/>
        <w:rPr>
          <w:rFonts w:ascii="URWPalladioL" w:hAnsi="URWPalladioL"/>
        </w:rPr>
      </w:pPr>
      <m:oMath>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glider</m:t>
                </m:r>
              </m:sub>
            </m:sSub>
          </m:e>
        </m:acc>
        <m:r>
          <w:rPr>
            <w:rFonts w:ascii="Cambria Math" w:hAnsi="Cambria Math"/>
          </w:rPr>
          <m:t xml:space="preserve"> = </m:t>
        </m:r>
        <m:acc>
          <m:accPr>
            <m:chr m:val="⃗"/>
            <m:ctrlPr>
              <w:rPr>
                <w:rFonts w:ascii="Cambria Math" w:hAnsi="Cambria Math"/>
              </w:rPr>
            </m:ctrlPr>
          </m:accPr>
          <m:e>
            <m:sSub>
              <m:sSubPr>
                <m:ctrlPr>
                  <w:rPr>
                    <w:rFonts w:ascii="Cambria Math" w:hAnsi="Cambria Math"/>
                  </w:rPr>
                </m:ctrlPr>
              </m:sSubPr>
              <m:e>
                <m:r>
                  <w:rPr>
                    <w:rFonts w:ascii="Cambria Math" w:hAnsi="Cambria Math"/>
                  </w:rPr>
                  <m:t>F</m:t>
                </m:r>
              </m:e>
              <m:sub>
                <m:r>
                  <w:rPr>
                    <w:rFonts w:ascii="Cambria Math" w:hAnsi="Cambria Math"/>
                  </w:rPr>
                  <m:t>weig</m:t>
                </m:r>
                <m:r>
                  <w:rPr>
                    <w:rFonts w:ascii="Cambria Math" w:hAnsi="Cambria Math"/>
                  </w:rPr>
                  <m:t>h</m:t>
                </m:r>
                <m:r>
                  <w:rPr>
                    <w:rFonts w:ascii="Cambria Math" w:hAnsi="Cambria Math"/>
                  </w:rPr>
                  <m:t>t</m:t>
                </m:r>
              </m:sub>
            </m:sSub>
          </m:e>
        </m:acc>
        <m:r>
          <w:rPr>
            <w:rFonts w:ascii="Cambria Math" w:hAnsi="Cambria Math"/>
          </w:rPr>
          <m:t xml:space="preserve"> = </m:t>
        </m:r>
        <m:sSub>
          <m:sSubPr>
            <m:ctrlPr>
              <w:rPr>
                <w:rFonts w:ascii="Cambria Math" w:hAnsi="Cambria Math"/>
              </w:rPr>
            </m:ctrlPr>
          </m:sSubPr>
          <m:e>
            <m:r>
              <w:rPr>
                <w:rFonts w:ascii="Cambria Math" w:hAnsi="Cambria Math"/>
              </w:rPr>
              <m:t>m</m:t>
            </m:r>
          </m:e>
          <m:sub>
            <m:r>
              <w:rPr>
                <w:rFonts w:ascii="Cambria Math" w:hAnsi="Cambria Math"/>
              </w:rPr>
              <m:t>glider</m:t>
            </m:r>
          </m:sub>
        </m:sSub>
        <m:r>
          <w:rPr>
            <w:rFonts w:ascii="Cambria Math" w:hAnsi="Cambria Math"/>
          </w:rPr>
          <m:t xml:space="preserve"> * </m:t>
        </m:r>
        <m:acc>
          <m:accPr>
            <m:chr m:val="⃗"/>
            <m:ctrlPr>
              <w:rPr>
                <w:rFonts w:ascii="Cambria Math" w:hAnsi="Cambria Math"/>
              </w:rPr>
            </m:ctrlPr>
          </m:accPr>
          <m:e>
            <m:r>
              <w:rPr>
                <w:rFonts w:ascii="Cambria Math" w:hAnsi="Cambria Math"/>
              </w:rPr>
              <m:t>a</m:t>
            </m:r>
          </m:e>
        </m:acc>
        <m:r>
          <w:rPr>
            <w:rFonts w:ascii="Cambria Math" w:hAnsi="Cambria Math"/>
          </w:rPr>
          <m:t xml:space="preserve"> = </m:t>
        </m:r>
        <m:sSub>
          <m:sSubPr>
            <m:ctrlPr>
              <w:rPr>
                <w:rFonts w:ascii="Cambria Math" w:hAnsi="Cambria Math"/>
              </w:rPr>
            </m:ctrlPr>
          </m:sSubPr>
          <m:e>
            <m:r>
              <w:rPr>
                <w:rFonts w:ascii="Cambria Math" w:hAnsi="Cambria Math"/>
              </w:rPr>
              <m:t>m</m:t>
            </m:r>
          </m:e>
          <m:sub>
            <m:r>
              <w:rPr>
                <w:rFonts w:ascii="Cambria Math" w:hAnsi="Cambria Math"/>
              </w:rPr>
              <m:t>weig</m:t>
            </m:r>
            <m:r>
              <w:rPr>
                <w:rFonts w:ascii="Cambria Math" w:hAnsi="Cambria Math"/>
              </w:rPr>
              <m:t>h</m:t>
            </m:r>
            <m:r>
              <w:rPr>
                <w:rFonts w:ascii="Cambria Math" w:hAnsi="Cambria Math"/>
              </w:rPr>
              <m:t>t</m:t>
            </m:r>
          </m:sub>
        </m:sSub>
        <m:r>
          <w:rPr>
            <w:rFonts w:ascii="Cambria Math" w:hAnsi="Cambria Math"/>
          </w:rPr>
          <m:t xml:space="preserve"> * </m:t>
        </m:r>
        <m:acc>
          <m:accPr>
            <m:chr m:val="⃗"/>
            <m:ctrlPr>
              <w:rPr>
                <w:rFonts w:ascii="Cambria Math" w:hAnsi="Cambria Math"/>
              </w:rPr>
            </m:ctrlPr>
          </m:accPr>
          <m:e>
            <m:r>
              <w:rPr>
                <w:rFonts w:ascii="Cambria Math" w:hAnsi="Cambria Math"/>
              </w:rPr>
              <m:t>g</m:t>
            </m:r>
          </m:e>
        </m:acc>
      </m:oMath>
      <w:r>
        <w:rPr>
          <w:rFonts w:ascii="URWPalladioL" w:hAnsi="URWPalladioL"/>
        </w:rPr>
        <w:t>Which can be solved for</w:t>
      </w:r>
      <m:oMath>
        <m:acc>
          <m:accPr>
            <m:chr m:val="⃗"/>
            <m:ctrlPr>
              <w:rPr>
                <w:rFonts w:ascii="Cambria Math" w:hAnsi="Cambria Math"/>
              </w:rPr>
            </m:ctrlPr>
          </m:accPr>
          <m:e>
            <m:r>
              <w:rPr>
                <w:rFonts w:ascii="Cambria Math" w:hAnsi="Cambria Math"/>
              </w:rPr>
              <m:t>a</m:t>
            </m:r>
          </m:e>
        </m:acc>
      </m:oMath>
      <w:r>
        <w:rPr>
          <w:rFonts w:ascii="URWPalladioL" w:hAnsi="URWPalladioL"/>
        </w:rPr>
        <w:t xml:space="preserve"> </w:t>
      </w:r>
    </w:p>
    <w:p w14:paraId="2CC8D0F7" w14:textId="77777777" w:rsidR="00417486" w:rsidRDefault="00327275">
      <w:pPr>
        <w:pStyle w:val="TextBody"/>
        <w:jc w:val="center"/>
        <w:rPr>
          <w:rFonts w:ascii="URWPalladioL" w:hAnsi="URWPalladioL"/>
        </w:rPr>
      </w:pPr>
      <m:oMath>
        <m:acc>
          <m:accPr>
            <m:chr m:val="⃗"/>
            <m:ctrlPr>
              <w:rPr>
                <w:rFonts w:ascii="Cambria Math" w:hAnsi="Cambria Math"/>
              </w:rPr>
            </m:ctrlPr>
          </m:accPr>
          <m:e>
            <m:r>
              <w:rPr>
                <w:rFonts w:ascii="Cambria Math" w:hAnsi="Cambria Math"/>
              </w:rPr>
              <m:t>a</m:t>
            </m:r>
          </m:e>
        </m:acc>
        <m:r>
          <w:rPr>
            <w:rFonts w:ascii="Cambria Math" w:hAnsi="Cambria Math"/>
          </w:rPr>
          <m:t xml:space="preserve"> = </m:t>
        </m:r>
        <m:acc>
          <m:accPr>
            <m:chr m:val="⃗"/>
            <m:ctrlPr>
              <w:rPr>
                <w:rFonts w:ascii="Cambria Math" w:hAnsi="Cambria Math"/>
              </w:rPr>
            </m:ctrlPr>
          </m:accPr>
          <m:e>
            <m:r>
              <w:rPr>
                <w:rFonts w:ascii="Cambria Math" w:hAnsi="Cambria Math"/>
              </w:rPr>
              <m:t>g</m:t>
            </m:r>
          </m:e>
        </m:acc>
        <m:r>
          <w:rPr>
            <w:rFonts w:ascii="Cambria Math" w:hAnsi="Cambria Math"/>
          </w:rPr>
          <m:t xml:space="preserve">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m</m:t>
                    </m:r>
                  </m:e>
                  <m:sub>
                    <m:r>
                      <w:rPr>
                        <w:rFonts w:ascii="Cambria Math" w:hAnsi="Cambria Math"/>
                      </w:rPr>
                      <m:t>weig</m:t>
                    </m:r>
                    <m:r>
                      <w:rPr>
                        <w:rFonts w:ascii="Cambria Math" w:hAnsi="Cambria Math"/>
                      </w:rPr>
                      <m:t>h</m:t>
                    </m:r>
                    <m:r>
                      <w:rPr>
                        <w:rFonts w:ascii="Cambria Math" w:hAnsi="Cambria Math"/>
                      </w:rPr>
                      <m:t>t</m:t>
                    </m:r>
                  </m:sub>
                </m:sSub>
              </m:num>
              <m:den>
                <m:sSub>
                  <m:sSubPr>
                    <m:ctrlPr>
                      <w:rPr>
                        <w:rFonts w:ascii="Cambria Math" w:hAnsi="Cambria Math"/>
                      </w:rPr>
                    </m:ctrlPr>
                  </m:sSubPr>
                  <m:e>
                    <m:r>
                      <w:rPr>
                        <w:rFonts w:ascii="Cambria Math" w:hAnsi="Cambria Math"/>
                      </w:rPr>
                      <m:t>m</m:t>
                    </m:r>
                  </m:e>
                  <m:sub>
                    <m:r>
                      <w:rPr>
                        <w:rFonts w:ascii="Cambria Math" w:hAnsi="Cambria Math"/>
                      </w:rPr>
                      <m:t>glider</m:t>
                    </m:r>
                  </m:sub>
                </m:sSub>
              </m:den>
            </m:f>
          </m:e>
        </m:d>
      </m:oMath>
      <w:r>
        <w:rPr>
          <w:rFonts w:ascii="URWPalladioL" w:hAnsi="URWPalladioL"/>
        </w:rPr>
        <w:t>(Equation 2)</w:t>
      </w:r>
    </w:p>
    <w:p w14:paraId="2F055825" w14:textId="77777777" w:rsidR="00417486" w:rsidRDefault="00327275">
      <w:pPr>
        <w:pStyle w:val="TextBody"/>
        <w:rPr>
          <w:rFonts w:ascii="URWPalladioL" w:hAnsi="URWPalladioL"/>
        </w:rPr>
      </w:pPr>
      <w:r>
        <w:rPr>
          <w:rFonts w:ascii="URWPalladioL" w:hAnsi="URWPalladioL"/>
        </w:rPr>
        <w:t>To measure the ac</w:t>
      </w:r>
      <w:r>
        <w:rPr>
          <w:rFonts w:ascii="URWPalladioL" w:hAnsi="URWPalladioL"/>
        </w:rPr>
        <w:t xml:space="preserve">celeration a </w:t>
      </w:r>
      <w:proofErr w:type="spellStart"/>
      <w:r>
        <w:rPr>
          <w:rFonts w:ascii="URWPalladioL" w:hAnsi="URWPalladioL"/>
        </w:rPr>
        <w:t>photogate</w:t>
      </w:r>
      <w:proofErr w:type="spellEnd"/>
      <w:r>
        <w:rPr>
          <w:rFonts w:ascii="URWPalladioL" w:hAnsi="URWPalladioL"/>
        </w:rPr>
        <w:t xml:space="preserve"> timer is placed 20 cm from the initial position of the glider. The acceleration can be calculated from the measured final velocity and distance traveled using the equation</w:t>
      </w:r>
      <w:r>
        <w:rPr>
          <w:rFonts w:ascii="URWPalladioL" w:hAnsi="URWPalladioL"/>
        </w:rPr>
        <w:tab/>
      </w:r>
    </w:p>
    <w:p w14:paraId="7B133F15" w14:textId="77777777" w:rsidR="00417486" w:rsidRDefault="00327275">
      <w:pPr>
        <w:pStyle w:val="TextBody"/>
        <w:jc w:val="center"/>
        <w:rPr>
          <w:rFonts w:ascii="URWPalladioL" w:hAnsi="URWPalladioL"/>
        </w:rPr>
      </w:pPr>
      <m:oMath>
        <m:acc>
          <m:accPr>
            <m:chr m:val="⃗"/>
            <m:ctrlPr>
              <w:rPr>
                <w:rFonts w:ascii="Cambria Math" w:hAnsi="Cambria Math"/>
              </w:rPr>
            </m:ctrlPr>
          </m:accPr>
          <m:e>
            <m:r>
              <w:rPr>
                <w:rFonts w:ascii="Cambria Math" w:hAnsi="Cambria Math"/>
              </w:rPr>
              <m:t>a</m:t>
            </m:r>
          </m:e>
        </m:acc>
        <m:r>
          <w:rPr>
            <w:rFonts w:ascii="Cambria Math" w:hAnsi="Cambria Math"/>
          </w:rPr>
          <m:t xml:space="preserve"> = </m:t>
        </m:r>
        <m:f>
          <m:fPr>
            <m:ctrlPr>
              <w:rPr>
                <w:rFonts w:ascii="Cambria Math" w:hAnsi="Cambria Math"/>
              </w:rPr>
            </m:ctrlPr>
          </m:fPr>
          <m:num>
            <m:acc>
              <m:accPr>
                <m:chr m:val="⃗"/>
                <m:ctrlPr>
                  <w:rPr>
                    <w:rFonts w:ascii="Cambria Math" w:hAnsi="Cambria Math"/>
                  </w:rPr>
                </m:ctrlPr>
              </m:accPr>
              <m:e>
                <m:sSup>
                  <m:sSupPr>
                    <m:ctrlPr>
                      <w:rPr>
                        <w:rFonts w:ascii="Cambria Math" w:hAnsi="Cambria Math"/>
                      </w:rPr>
                    </m:ctrlPr>
                  </m:sSupPr>
                  <m:e>
                    <m:r>
                      <w:rPr>
                        <w:rFonts w:ascii="Cambria Math" w:hAnsi="Cambria Math"/>
                      </w:rPr>
                      <m:t>v</m:t>
                    </m:r>
                  </m:e>
                  <m:sup>
                    <m:r>
                      <w:rPr>
                        <w:rFonts w:ascii="Cambria Math" w:hAnsi="Cambria Math"/>
                      </w:rPr>
                      <m:t>2</m:t>
                    </m:r>
                  </m:sup>
                </m:sSup>
              </m:e>
            </m:acc>
          </m:num>
          <m:den>
            <m:r>
              <w:rPr>
                <w:rFonts w:ascii="Cambria Math" w:hAnsi="Cambria Math"/>
              </w:rPr>
              <m:t>2</m:t>
            </m:r>
            <m:r>
              <w:rPr>
                <w:rFonts w:ascii="Cambria Math" w:hAnsi="Cambria Math"/>
              </w:rPr>
              <m:t>d</m:t>
            </m:r>
          </m:den>
        </m:f>
      </m:oMath>
      <w:r>
        <w:rPr>
          <w:rFonts w:ascii="URWPalladioL" w:hAnsi="URWPalladioL"/>
        </w:rPr>
        <w:t>(Equation 3)</w:t>
      </w:r>
    </w:p>
    <w:p w14:paraId="2C67F8F3" w14:textId="77777777" w:rsidR="00417486" w:rsidRDefault="00327275">
      <w:pPr>
        <w:pStyle w:val="TextBody"/>
        <w:rPr>
          <w:rFonts w:ascii="URWPalladioL" w:hAnsi="URWPalladioL"/>
        </w:rPr>
      </w:pPr>
      <w:proofErr w:type="gramStart"/>
      <w:r>
        <w:rPr>
          <w:rFonts w:ascii="URWPalladioL" w:hAnsi="URWPalladioL"/>
        </w:rPr>
        <w:t>where</w:t>
      </w:r>
      <w:proofErr w:type="gramEnd"/>
      <m:oMath>
        <m:acc>
          <m:accPr>
            <m:chr m:val="⃗"/>
            <m:ctrlPr>
              <w:rPr>
                <w:rFonts w:ascii="Cambria Math" w:hAnsi="Cambria Math"/>
              </w:rPr>
            </m:ctrlPr>
          </m:accPr>
          <m:e>
            <m:r>
              <w:rPr>
                <w:rFonts w:ascii="Cambria Math" w:hAnsi="Cambria Math"/>
              </w:rPr>
              <m:t>v</m:t>
            </m:r>
          </m:e>
        </m:acc>
      </m:oMath>
      <w:r>
        <w:rPr>
          <w:rFonts w:ascii="URWPalladioL" w:hAnsi="URWPalladioL"/>
        </w:rPr>
        <w:t>is the final velocity and</w:t>
      </w:r>
      <m:oMath>
        <m:r>
          <w:rPr>
            <w:rFonts w:ascii="Cambria Math" w:hAnsi="Cambria Math"/>
          </w:rPr>
          <m:t>d</m:t>
        </m:r>
      </m:oMath>
      <w:r>
        <w:rPr>
          <w:rFonts w:ascii="URWPalladioL" w:hAnsi="URWPalladioL"/>
        </w:rPr>
        <w:t>is</w:t>
      </w:r>
      <w:r>
        <w:rPr>
          <w:rFonts w:ascii="URWPalladioL" w:hAnsi="URWPalladioL"/>
        </w:rPr>
        <w:t xml:space="preserve"> the distance traveled.</w:t>
      </w:r>
      <w:ins w:id="12" w:author="Unknown Author" w:date="2016-08-14T14:14:00Z">
        <w:r>
          <w:rPr>
            <w:rFonts w:ascii="URWPalladioL" w:hAnsi="URWPalladioL"/>
          </w:rPr>
          <w:t xml:space="preserve"> The flag at the top of the glider will pass through the </w:t>
        </w:r>
        <w:proofErr w:type="spellStart"/>
        <w:proofErr w:type="gramStart"/>
        <w:r>
          <w:rPr>
            <w:rFonts w:ascii="URWPalladioL" w:hAnsi="URWPalladioL"/>
          </w:rPr>
          <w:t>photogate</w:t>
        </w:r>
        <w:proofErr w:type="spellEnd"/>
        <w:r>
          <w:rPr>
            <w:rFonts w:ascii="URWPalladioL" w:hAnsi="URWPalladioL"/>
          </w:rPr>
          <w:t xml:space="preserve"> which</w:t>
        </w:r>
        <w:proofErr w:type="gramEnd"/>
        <w:r>
          <w:rPr>
            <w:rFonts w:ascii="URWPalladioL" w:hAnsi="URWPalladioL"/>
          </w:rPr>
          <w:t xml:space="preserve"> will record the amount of time the glider takes to pass through the gate. The flag is 10 cm long so the velocity of the glider is equal to the length of the fla</w:t>
        </w:r>
        <w:r>
          <w:rPr>
            <w:rFonts w:ascii="URWPalladioL" w:hAnsi="URWPalladioL"/>
          </w:rPr>
          <w:t>g divided by the time.</w:t>
        </w:r>
      </w:ins>
    </w:p>
    <w:p w14:paraId="2BC6408B" w14:textId="77777777" w:rsidR="00417486" w:rsidRDefault="00417486">
      <w:pPr>
        <w:pStyle w:val="TextBody"/>
        <w:rPr>
          <w:rFonts w:ascii="URWPalladioL" w:hAnsi="URWPalladioL"/>
        </w:rPr>
      </w:pPr>
    </w:p>
    <w:p w14:paraId="6FA6EC29" w14:textId="77777777" w:rsidR="00417486" w:rsidRDefault="00417486">
      <w:pPr>
        <w:pStyle w:val="TextBody"/>
        <w:rPr>
          <w:rFonts w:ascii="URWPalladioL" w:hAnsi="URWPalladioL"/>
        </w:rPr>
      </w:pPr>
    </w:p>
    <w:p w14:paraId="71BECEA9" w14:textId="77777777" w:rsidR="00417486" w:rsidRDefault="00417486">
      <w:pPr>
        <w:pStyle w:val="TextBody"/>
        <w:rPr>
          <w:rFonts w:ascii="URWPalladioL" w:hAnsi="URWPalladioL"/>
        </w:rPr>
      </w:pPr>
    </w:p>
    <w:p w14:paraId="400B2DA5" w14:textId="77777777" w:rsidR="00417486" w:rsidRDefault="00417486">
      <w:pPr>
        <w:pStyle w:val="TextBody"/>
        <w:rPr>
          <w:rFonts w:ascii="URWPalladioL" w:hAnsi="URWPalladioL"/>
        </w:rPr>
      </w:pPr>
    </w:p>
    <w:p w14:paraId="07E2DD59" w14:textId="77777777" w:rsidR="00417486" w:rsidRDefault="00417486">
      <w:pPr>
        <w:pStyle w:val="TextBody"/>
        <w:rPr>
          <w:rFonts w:ascii="URWPalladioL" w:hAnsi="URWPalladioL"/>
        </w:rPr>
      </w:pPr>
    </w:p>
    <w:p w14:paraId="255260F9" w14:textId="77777777" w:rsidR="00417486" w:rsidRDefault="00417486">
      <w:pPr>
        <w:pStyle w:val="TextBody"/>
        <w:rPr>
          <w:rFonts w:ascii="URWPalladioL" w:hAnsi="URWPalladioL"/>
        </w:rPr>
      </w:pPr>
    </w:p>
    <w:p w14:paraId="645EE86D" w14:textId="77777777" w:rsidR="00417486" w:rsidRDefault="00327275">
      <w:pPr>
        <w:pStyle w:val="TextBody"/>
        <w:rPr>
          <w:rFonts w:ascii="URWPalladioL" w:hAnsi="URWPalladioL"/>
          <w:b/>
        </w:rPr>
      </w:pPr>
      <w:r>
        <w:rPr>
          <w:rFonts w:ascii="URWPalladioL" w:hAnsi="URWPalladioL"/>
          <w:b/>
        </w:rPr>
        <w:t>Procedure:</w:t>
      </w:r>
    </w:p>
    <w:p w14:paraId="280791BD" w14:textId="77777777" w:rsidR="00417486" w:rsidRDefault="00417486">
      <w:pPr>
        <w:pStyle w:val="TextBody"/>
        <w:rPr>
          <w:rFonts w:ascii="URWPalladioL" w:hAnsi="URWPalladioL"/>
          <w:b/>
        </w:rPr>
      </w:pPr>
    </w:p>
    <w:p w14:paraId="456EC7F7" w14:textId="77777777" w:rsidR="00417486" w:rsidRDefault="00327275">
      <w:pPr>
        <w:pStyle w:val="TextBody"/>
        <w:rPr>
          <w:rFonts w:ascii="URWPalladioL" w:hAnsi="URWPalladioL"/>
        </w:rPr>
      </w:pPr>
      <w:r>
        <w:rPr>
          <w:rFonts w:ascii="URWPalladioL" w:hAnsi="URWPalladioL"/>
        </w:rPr>
        <w:t>1.</w:t>
      </w:r>
      <w:r>
        <w:rPr>
          <w:rFonts w:ascii="URWPalladioL" w:hAnsi="URWPalladioL"/>
          <w:b/>
        </w:rPr>
        <w:t xml:space="preserve"> </w:t>
      </w:r>
      <w:r>
        <w:rPr>
          <w:rFonts w:ascii="URWPalladioL" w:hAnsi="URWPalladioL"/>
        </w:rPr>
        <w:t>Initial setup</w:t>
      </w:r>
    </w:p>
    <w:p w14:paraId="45FA336F" w14:textId="77777777" w:rsidR="00417486" w:rsidRDefault="00327275">
      <w:pPr>
        <w:pStyle w:val="TextBody"/>
        <w:numPr>
          <w:ilvl w:val="1"/>
          <w:numId w:val="1"/>
        </w:numPr>
        <w:rPr>
          <w:rFonts w:ascii="URWPalladioL" w:hAnsi="URWPalladioL"/>
        </w:rPr>
      </w:pPr>
      <w:ins w:id="13" w:author="Unknown Author" w:date="2016-08-24T15:38:00Z">
        <w:r>
          <w:rPr>
            <w:rFonts w:ascii="URWPalladioL" w:hAnsi="URWPalladioL"/>
          </w:rPr>
          <w:t>The air track will have a pulley connected to one end. The string will be tied to one end of the glider and run through the pulley where it will</w:t>
        </w:r>
      </w:ins>
      <w:ins w:id="14" w:author="Unknown Author" w:date="2016-08-24T15:39:00Z">
        <w:r>
          <w:rPr>
            <w:rFonts w:ascii="URWPalladioL" w:hAnsi="URWPalladioL"/>
          </w:rPr>
          <w:t xml:space="preserve"> be connected to the hanging weight.</w:t>
        </w:r>
      </w:ins>
    </w:p>
    <w:p w14:paraId="2A9407F6" w14:textId="77777777" w:rsidR="00417486" w:rsidRDefault="00327275">
      <w:pPr>
        <w:pStyle w:val="TextBody"/>
        <w:numPr>
          <w:ilvl w:val="1"/>
          <w:numId w:val="1"/>
        </w:numPr>
        <w:rPr>
          <w:rFonts w:ascii="URWPalladioL" w:hAnsi="URWPalladioL"/>
        </w:rPr>
      </w:pPr>
      <w:r>
        <w:rPr>
          <w:rFonts w:ascii="URWPalladioL" w:hAnsi="URWPalladioL"/>
        </w:rPr>
        <w:t xml:space="preserve">Place the glider at the 50 cm mark on the air track. Place the </w:t>
      </w:r>
      <w:proofErr w:type="spellStart"/>
      <w:r>
        <w:rPr>
          <w:rFonts w:ascii="URWPalladioL" w:hAnsi="URWPalladioL"/>
        </w:rPr>
        <w:t>photogate</w:t>
      </w:r>
      <w:proofErr w:type="spellEnd"/>
      <w:r>
        <w:rPr>
          <w:rFonts w:ascii="URWPalladioL" w:hAnsi="URWPalladioL"/>
        </w:rPr>
        <w:t xml:space="preserve"> timer at the 70 cm mark. </w:t>
      </w:r>
      <w:ins w:id="15" w:author="Unknown Author" w:date="2016-08-14T14:15:00Z">
        <w:r>
          <w:rPr>
            <w:rFonts w:ascii="URWPalladioL" w:hAnsi="URWPalladioL"/>
          </w:rPr>
          <w:t>The glider itself has a mass of 200 g. Hold onto the glider so that it does not move and add weights to the hanging end so that the total mass of the weight i</w:t>
        </w:r>
        <w:r>
          <w:rPr>
            <w:rFonts w:ascii="URWPalladioL" w:hAnsi="URWPalladioL"/>
          </w:rPr>
          <w:t>s equal to the mass of the glider.</w:t>
        </w:r>
      </w:ins>
    </w:p>
    <w:p w14:paraId="0C022BA8" w14:textId="77777777" w:rsidR="00417486" w:rsidRDefault="00327275">
      <w:pPr>
        <w:pStyle w:val="TextBody"/>
        <w:numPr>
          <w:ilvl w:val="1"/>
          <w:numId w:val="1"/>
        </w:numPr>
        <w:rPr>
          <w:rFonts w:ascii="URWPalladioL" w:hAnsi="URWPalladioL"/>
        </w:rPr>
      </w:pPr>
      <w:ins w:id="16" w:author="Unknown Author" w:date="2016-08-14T14:15:00Z">
        <w:r>
          <w:rPr>
            <w:rFonts w:ascii="URWPalladioL" w:hAnsi="URWPalladioL"/>
          </w:rPr>
          <w:t xml:space="preserve"> Once the weights are in place release the glider</w:t>
        </w:r>
        <w:r>
          <w:rPr>
            <w:rFonts w:ascii="URWPalladioL" w:hAnsi="URWPalladioL"/>
          </w:rPr>
          <w:t xml:space="preserve"> from rest and record the velocity of the glider for 5 runs and take the average value. </w:t>
        </w:r>
      </w:ins>
    </w:p>
    <w:p w14:paraId="4A5183DA" w14:textId="77777777" w:rsidR="00417486" w:rsidRDefault="00327275">
      <w:pPr>
        <w:pStyle w:val="TextBody"/>
        <w:numPr>
          <w:ilvl w:val="1"/>
          <w:numId w:val="1"/>
        </w:numPr>
        <w:rPr>
          <w:rFonts w:ascii="URWPalladioL" w:hAnsi="URWPalladioL"/>
        </w:rPr>
      </w:pPr>
      <w:ins w:id="17" w:author="Unknown Author" w:date="2016-08-14T14:15:00Z">
        <w:r>
          <w:rPr>
            <w:rFonts w:ascii="URWPalladioL" w:hAnsi="URWPalladioL"/>
          </w:rPr>
          <w:t>Calculate the theoretical value for acceleration from Equation 2 and the experimental value from Equation 3.</w:t>
        </w:r>
      </w:ins>
      <w:ins w:id="18" w:author="Unknown Author" w:date="2016-08-24T15:45:00Z">
        <w:r>
          <w:rPr>
            <w:rFonts w:ascii="URWPalladioL" w:hAnsi="URWPalladioL"/>
          </w:rPr>
          <w:t xml:space="preserve"> For example, if </w:t>
        </w:r>
        <w:proofErr w:type="gramStart"/>
        <w:r>
          <w:rPr>
            <w:rFonts w:ascii="URWPalladioL" w:hAnsi="URWPalladioL"/>
          </w:rPr>
          <w:t xml:space="preserve">the </w:t>
        </w:r>
      </w:ins>
      <w:ins w:id="19" w:author="Unknown Author" w:date="2016-08-24T15:47:00Z">
        <w:r>
          <w:rPr>
            <w:rFonts w:ascii="URWPalladioL" w:hAnsi="URWPalladioL"/>
          </w:rPr>
          <w:t xml:space="preserve"> glider</w:t>
        </w:r>
        <w:proofErr w:type="gramEnd"/>
        <w:r>
          <w:rPr>
            <w:rFonts w:ascii="URWPalladioL" w:hAnsi="URWPalladioL"/>
          </w:rPr>
          <w:t xml:space="preserve"> has mass 200 g and the hanging</w:t>
        </w:r>
        <w:r>
          <w:rPr>
            <w:rFonts w:ascii="URWPalladioL" w:hAnsi="URWPalladioL"/>
          </w:rPr>
          <w:t xml:space="preserve"> weights have mass 200 g then the theoretical acceleration from Equation 2 is </w:t>
        </w:r>
      </w:ins>
      <m:oMath>
        <m:acc>
          <m:accPr>
            <m:chr m:val="⃗"/>
            <m:ctrlPr>
              <w:rPr>
                <w:rFonts w:ascii="Cambria Math" w:hAnsi="Cambria Math"/>
              </w:rPr>
            </m:ctrlPr>
          </m:accPr>
          <m:e>
            <m:r>
              <w:rPr>
                <w:rFonts w:ascii="Cambria Math" w:hAnsi="Cambria Math"/>
              </w:rPr>
              <m:t>a</m:t>
            </m:r>
          </m:e>
        </m:acc>
        <m:r>
          <w:rPr>
            <w:rFonts w:ascii="Cambria Math" w:hAnsi="Cambria Math"/>
          </w:rPr>
          <m:t xml:space="preserve"> = </m:t>
        </m:r>
        <m:acc>
          <m:accPr>
            <m:chr m:val="⃗"/>
            <m:ctrlPr>
              <w:rPr>
                <w:rFonts w:ascii="Cambria Math" w:hAnsi="Cambria Math"/>
              </w:rPr>
            </m:ctrlPr>
          </m:accPr>
          <m:e>
            <m:r>
              <w:rPr>
                <w:rFonts w:ascii="Cambria Math" w:hAnsi="Cambria Math"/>
              </w:rPr>
              <m:t>g</m:t>
            </m:r>
          </m:e>
        </m:acc>
        <m:r>
          <w:rPr>
            <w:rFonts w:ascii="Cambria Math" w:hAnsi="Cambria Math"/>
          </w:rPr>
          <m:t xml:space="preserve">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m</m:t>
                    </m:r>
                  </m:e>
                  <m:sub>
                    <m:r>
                      <w:rPr>
                        <w:rFonts w:ascii="Cambria Math" w:hAnsi="Cambria Math"/>
                      </w:rPr>
                      <m:t>weig</m:t>
                    </m:r>
                    <m:r>
                      <w:rPr>
                        <w:rFonts w:ascii="Cambria Math" w:hAnsi="Cambria Math"/>
                      </w:rPr>
                      <m:t>h</m:t>
                    </m:r>
                    <m:r>
                      <w:rPr>
                        <w:rFonts w:ascii="Cambria Math" w:hAnsi="Cambria Math"/>
                      </w:rPr>
                      <m:t>t</m:t>
                    </m:r>
                  </m:sub>
                </m:sSub>
              </m:num>
              <m:den>
                <m:sSub>
                  <m:sSubPr>
                    <m:ctrlPr>
                      <w:rPr>
                        <w:rFonts w:ascii="Cambria Math" w:hAnsi="Cambria Math"/>
                      </w:rPr>
                    </m:ctrlPr>
                  </m:sSubPr>
                  <m:e>
                    <m:r>
                      <w:rPr>
                        <w:rFonts w:ascii="Cambria Math" w:hAnsi="Cambria Math"/>
                      </w:rPr>
                      <m:t>m</m:t>
                    </m:r>
                  </m:e>
                  <m:sub>
                    <m:r>
                      <w:rPr>
                        <w:rFonts w:ascii="Cambria Math" w:hAnsi="Cambria Math"/>
                      </w:rPr>
                      <m:t>glider</m:t>
                    </m:r>
                  </m:sub>
                </m:sSub>
              </m:den>
            </m:f>
          </m:e>
        </m:d>
        <m:r>
          <w:rPr>
            <w:rFonts w:ascii="Cambria Math" w:hAnsi="Cambria Math"/>
          </w:rPr>
          <m:t xml:space="preserve"> = 9.8</m:t>
        </m:r>
        <m:f>
          <m:fPr>
            <m:type m:val="lin"/>
            <m:ctrlPr>
              <w:rPr>
                <w:rFonts w:ascii="Cambria Math" w:hAnsi="Cambria Math"/>
              </w:rPr>
            </m:ctrlPr>
          </m:fPr>
          <m:num>
            <m:r>
              <w:rPr>
                <w:rFonts w:ascii="Cambria Math" w:hAnsi="Cambria Math"/>
              </w:rPr>
              <m:t>m</m:t>
            </m:r>
          </m:num>
          <m:den>
            <m:sSup>
              <m:sSupPr>
                <m:ctrlPr>
                  <w:rPr>
                    <w:rFonts w:ascii="Cambria Math" w:hAnsi="Cambria Math"/>
                  </w:rPr>
                </m:ctrlPr>
              </m:sSupPr>
              <m:e>
                <m:r>
                  <w:rPr>
                    <w:rFonts w:ascii="Cambria Math" w:hAnsi="Cambria Math"/>
                  </w:rPr>
                  <m:t>s</m:t>
                </m:r>
              </m:e>
              <m:sup>
                <m:r>
                  <w:rPr>
                    <w:rFonts w:ascii="Cambria Math" w:hAnsi="Cambria Math"/>
                  </w:rPr>
                  <m:t>2</m:t>
                </m:r>
              </m:sup>
            </m:sSup>
          </m:den>
        </m:f>
        <m:r>
          <w:rPr>
            <w:rFonts w:ascii="Cambria Math" w:hAnsi="Cambria Math"/>
          </w:rPr>
          <m:t>*</m:t>
        </m:r>
        <m:d>
          <m:dPr>
            <m:ctrlPr>
              <w:rPr>
                <w:rFonts w:ascii="Cambria Math" w:hAnsi="Cambria Math"/>
              </w:rPr>
            </m:ctrlPr>
          </m:dPr>
          <m:e>
            <m:f>
              <m:fPr>
                <m:ctrlPr>
                  <w:rPr>
                    <w:rFonts w:ascii="Cambria Math" w:hAnsi="Cambria Math"/>
                  </w:rPr>
                </m:ctrlPr>
              </m:fPr>
              <m:num>
                <m:r>
                  <w:rPr>
                    <w:rFonts w:ascii="Cambria Math" w:hAnsi="Cambria Math"/>
                  </w:rPr>
                  <m:t>200</m:t>
                </m:r>
                <m:r>
                  <w:rPr>
                    <w:rFonts w:ascii="Cambria Math" w:hAnsi="Cambria Math"/>
                  </w:rPr>
                  <m:t>g</m:t>
                </m:r>
              </m:num>
              <m:den>
                <m:r>
                  <w:rPr>
                    <w:rFonts w:ascii="Cambria Math" w:hAnsi="Cambria Math"/>
                  </w:rPr>
                  <m:t>200</m:t>
                </m:r>
                <m:r>
                  <w:rPr>
                    <w:rFonts w:ascii="Cambria Math" w:hAnsi="Cambria Math"/>
                  </w:rPr>
                  <m:t>g</m:t>
                </m:r>
              </m:den>
            </m:f>
            <m:r>
              <w:rPr>
                <w:rFonts w:ascii="Cambria Math" w:hAnsi="Cambria Math"/>
              </w:rPr>
              <m:t xml:space="preserve"> = 9.8</m:t>
            </m:r>
            <m:f>
              <m:fPr>
                <m:type m:val="lin"/>
                <m:ctrlPr>
                  <w:rPr>
                    <w:rFonts w:ascii="Cambria Math" w:hAnsi="Cambria Math"/>
                  </w:rPr>
                </m:ctrlPr>
              </m:fPr>
              <m:num>
                <m:r>
                  <w:rPr>
                    <w:rFonts w:ascii="Cambria Math" w:hAnsi="Cambria Math"/>
                  </w:rPr>
                  <m:t>m</m:t>
                </m:r>
              </m:num>
              <m:den>
                <m:sSup>
                  <m:sSupPr>
                    <m:ctrlPr>
                      <w:rPr>
                        <w:rFonts w:ascii="Cambria Math" w:hAnsi="Cambria Math"/>
                      </w:rPr>
                    </m:ctrlPr>
                  </m:sSupPr>
                  <m:e>
                    <m:r>
                      <w:rPr>
                        <w:rFonts w:ascii="Cambria Math" w:hAnsi="Cambria Math"/>
                      </w:rPr>
                      <m:t>s</m:t>
                    </m:r>
                  </m:e>
                  <m:sup>
                    <m:r>
                      <w:rPr>
                        <w:rFonts w:ascii="Cambria Math" w:hAnsi="Cambria Math"/>
                      </w:rPr>
                      <m:t>2</m:t>
                    </m:r>
                  </m:sup>
                </m:sSup>
              </m:den>
            </m:f>
          </m:e>
        </m:d>
        <m:r>
          <w:rPr>
            <w:rFonts w:ascii="Cambria Math" w:hAnsi="Cambria Math"/>
          </w:rPr>
          <m:t>.</m:t>
        </m:r>
      </m:oMath>
      <w:ins w:id="20" w:author="Unknown Author" w:date="2016-08-24T15:50:00Z">
        <w:r>
          <w:rPr>
            <w:rFonts w:ascii="URWPalladioL" w:hAnsi="URWPalladioL"/>
          </w:rPr>
          <w:t>If the velocity measured is 2.0 m/s then using  Equation 3 the experimental value for acceleration is</w:t>
        </w:r>
      </w:ins>
      <m:oMath>
        <m:acc>
          <m:accPr>
            <m:chr m:val="⃗"/>
            <m:ctrlPr>
              <w:rPr>
                <w:rFonts w:ascii="Cambria Math" w:hAnsi="Cambria Math"/>
              </w:rPr>
            </m:ctrlPr>
          </m:accPr>
          <m:e>
            <m:r>
              <w:rPr>
                <w:rFonts w:ascii="Cambria Math" w:hAnsi="Cambria Math"/>
              </w:rPr>
              <m:t>a</m:t>
            </m:r>
          </m:e>
        </m:acc>
        <m:r>
          <w:rPr>
            <w:rFonts w:ascii="Cambria Math" w:hAnsi="Cambria Math"/>
          </w:rPr>
          <m:t xml:space="preserve"> = </m:t>
        </m:r>
        <m:f>
          <m:fPr>
            <m:ctrlPr>
              <w:rPr>
                <w:rFonts w:ascii="Cambria Math" w:hAnsi="Cambria Math"/>
              </w:rPr>
            </m:ctrlPr>
          </m:fPr>
          <m:num>
            <m:acc>
              <m:accPr>
                <m:chr m:val="⃗"/>
                <m:ctrlPr>
                  <w:rPr>
                    <w:rFonts w:ascii="Cambria Math" w:hAnsi="Cambria Math"/>
                  </w:rPr>
                </m:ctrlPr>
              </m:accPr>
              <m:e>
                <m:sSup>
                  <m:sSupPr>
                    <m:ctrlPr>
                      <w:rPr>
                        <w:rFonts w:ascii="Cambria Math" w:hAnsi="Cambria Math"/>
                      </w:rPr>
                    </m:ctrlPr>
                  </m:sSupPr>
                  <m:e>
                    <m:r>
                      <w:rPr>
                        <w:rFonts w:ascii="Cambria Math" w:hAnsi="Cambria Math"/>
                      </w:rPr>
                      <m:t>v</m:t>
                    </m:r>
                  </m:e>
                  <m:sup>
                    <m:r>
                      <w:rPr>
                        <w:rFonts w:ascii="Cambria Math" w:hAnsi="Cambria Math"/>
                      </w:rPr>
                      <m:t>2</m:t>
                    </m:r>
                  </m:sup>
                </m:sSup>
              </m:e>
            </m:acc>
          </m:num>
          <m:den>
            <m:r>
              <w:rPr>
                <w:rFonts w:ascii="Cambria Math" w:hAnsi="Cambria Math"/>
              </w:rPr>
              <m:t>2</m:t>
            </m:r>
            <m:r>
              <w:rPr>
                <w:rFonts w:ascii="Cambria Math" w:hAnsi="Cambria Math"/>
              </w:rPr>
              <m:t>d</m:t>
            </m:r>
          </m:den>
        </m:f>
        <m:r>
          <w:rPr>
            <w:rFonts w:ascii="Cambria Math" w:hAnsi="Cambria Math"/>
          </w:rPr>
          <m:t xml:space="preserve"> = </m:t>
        </m:r>
        <m:f>
          <m:fPr>
            <m:ctrlPr>
              <w:rPr>
                <w:rFonts w:ascii="Cambria Math" w:hAnsi="Cambria Math"/>
              </w:rPr>
            </m:ctrlPr>
          </m:fPr>
          <m:num>
            <m:sSup>
              <m:sSupPr>
                <m:ctrlPr>
                  <w:rPr>
                    <w:rFonts w:ascii="Cambria Math" w:hAnsi="Cambria Math"/>
                  </w:rPr>
                </m:ctrlPr>
              </m:sSupPr>
              <m:e>
                <m:d>
                  <m:dPr>
                    <m:ctrlPr>
                      <w:rPr>
                        <w:rFonts w:ascii="Cambria Math" w:hAnsi="Cambria Math"/>
                      </w:rPr>
                    </m:ctrlPr>
                  </m:dPr>
                  <m:e>
                    <m:r>
                      <w:rPr>
                        <w:rFonts w:ascii="Cambria Math" w:hAnsi="Cambria Math"/>
                      </w:rPr>
                      <m:t>2.0</m:t>
                    </m:r>
                    <m:f>
                      <m:fPr>
                        <m:type m:val="lin"/>
                        <m:ctrlPr>
                          <w:rPr>
                            <w:rFonts w:ascii="Cambria Math" w:hAnsi="Cambria Math"/>
                          </w:rPr>
                        </m:ctrlPr>
                      </m:fPr>
                      <m:num>
                        <m:r>
                          <w:rPr>
                            <w:rFonts w:ascii="Cambria Math" w:hAnsi="Cambria Math"/>
                          </w:rPr>
                          <m:t>m</m:t>
                        </m:r>
                      </m:num>
                      <m:den>
                        <m:r>
                          <w:rPr>
                            <w:rFonts w:ascii="Cambria Math" w:hAnsi="Cambria Math"/>
                          </w:rPr>
                          <m:t>s</m:t>
                        </m:r>
                      </m:den>
                    </m:f>
                  </m:e>
                </m:d>
              </m:e>
              <m:sup>
                <m:r>
                  <w:rPr>
                    <w:rFonts w:ascii="Cambria Math" w:hAnsi="Cambria Math"/>
                  </w:rPr>
                  <m:t>2</m:t>
                </m:r>
              </m:sup>
            </m:sSup>
          </m:num>
          <m:den>
            <m:r>
              <w:rPr>
                <w:rFonts w:ascii="Cambria Math" w:hAnsi="Cambria Math"/>
              </w:rPr>
              <m:t>2*0.2</m:t>
            </m:r>
            <m:r>
              <w:rPr>
                <w:rFonts w:ascii="Cambria Math" w:hAnsi="Cambria Math"/>
              </w:rPr>
              <m:t>m</m:t>
            </m:r>
          </m:den>
        </m:f>
        <m:r>
          <w:rPr>
            <w:rFonts w:ascii="Cambria Math" w:hAnsi="Cambria Math"/>
          </w:rPr>
          <m:t xml:space="preserve"> = 10</m:t>
        </m:r>
        <m:f>
          <m:fPr>
            <m:type m:val="lin"/>
            <m:ctrlPr>
              <w:rPr>
                <w:rFonts w:ascii="Cambria Math" w:hAnsi="Cambria Math"/>
              </w:rPr>
            </m:ctrlPr>
          </m:fPr>
          <m:num>
            <m:r>
              <w:rPr>
                <w:rFonts w:ascii="Cambria Math" w:hAnsi="Cambria Math"/>
              </w:rPr>
              <m:t>m</m:t>
            </m:r>
          </m:num>
          <m:den>
            <m:sSup>
              <m:sSupPr>
                <m:ctrlPr>
                  <w:rPr>
                    <w:rFonts w:ascii="Cambria Math" w:hAnsi="Cambria Math"/>
                  </w:rPr>
                </m:ctrlPr>
              </m:sSupPr>
              <m:e>
                <m:r>
                  <w:rPr>
                    <w:rFonts w:ascii="Cambria Math" w:hAnsi="Cambria Math"/>
                  </w:rPr>
                  <m:t>s</m:t>
                </m:r>
              </m:e>
              <m:sup>
                <m:r>
                  <w:rPr>
                    <w:rFonts w:ascii="Cambria Math" w:hAnsi="Cambria Math"/>
                  </w:rPr>
                  <m:t>2</m:t>
                </m:r>
              </m:sup>
            </m:sSup>
          </m:den>
        </m:f>
        <m:r>
          <w:rPr>
            <w:rFonts w:ascii="Cambria Math" w:hAnsi="Cambria Math"/>
          </w:rPr>
          <m:t>.</m:t>
        </m:r>
      </m:oMath>
    </w:p>
    <w:p w14:paraId="343C2866" w14:textId="77777777" w:rsidR="00417486" w:rsidRDefault="00417486">
      <w:pPr>
        <w:pStyle w:val="TextBody"/>
        <w:rPr>
          <w:rFonts w:ascii="URWPalladioL" w:hAnsi="URWPalladioL"/>
        </w:rPr>
      </w:pPr>
    </w:p>
    <w:p w14:paraId="02E6A19B" w14:textId="77777777" w:rsidR="00417486" w:rsidRDefault="00327275">
      <w:pPr>
        <w:pStyle w:val="TextBody"/>
        <w:rPr>
          <w:rFonts w:ascii="URWPalladioL" w:hAnsi="URWPalladioL"/>
        </w:rPr>
      </w:pPr>
      <w:r>
        <w:rPr>
          <w:rFonts w:ascii="URWPalladioL" w:hAnsi="URWPalladioL"/>
        </w:rPr>
        <w:t>2. In</w:t>
      </w:r>
      <w:r>
        <w:rPr>
          <w:rFonts w:ascii="URWPalladioL" w:hAnsi="URWPalladioL"/>
        </w:rPr>
        <w:t>creasing the mass of the glider</w:t>
      </w:r>
    </w:p>
    <w:p w14:paraId="64D274E6" w14:textId="77777777" w:rsidR="00417486" w:rsidRDefault="00327275">
      <w:pPr>
        <w:pStyle w:val="TextBody"/>
        <w:numPr>
          <w:ilvl w:val="1"/>
          <w:numId w:val="2"/>
        </w:numPr>
        <w:rPr>
          <w:rFonts w:ascii="URWPalladioL" w:hAnsi="URWPalladioL"/>
        </w:rPr>
      </w:pPr>
      <w:r>
        <w:rPr>
          <w:rFonts w:ascii="URWPalladioL" w:hAnsi="URWPalladioL"/>
        </w:rPr>
        <w:t>Add four of the weights to the glider</w:t>
      </w:r>
      <w:ins w:id="21" w:author="Unknown Author" w:date="2016-08-24T15:43:00Z">
        <w:r>
          <w:rPr>
            <w:rFonts w:ascii="URWPalladioL" w:hAnsi="URWPalladioL"/>
          </w:rPr>
          <w:t>,</w:t>
        </w:r>
      </w:ins>
      <w:r>
        <w:rPr>
          <w:rFonts w:ascii="URWPalladioL" w:hAnsi="URWPalladioL"/>
        </w:rPr>
        <w:t xml:space="preserve"> which will double </w:t>
      </w:r>
      <w:ins w:id="22" w:author="Unknown Author" w:date="2016-08-14T14:16:00Z">
        <w:r>
          <w:rPr>
            <w:rFonts w:ascii="URWPalladioL" w:hAnsi="URWPalladioL"/>
          </w:rPr>
          <w:t>its mass</w:t>
        </w:r>
      </w:ins>
      <w:r>
        <w:rPr>
          <w:rFonts w:ascii="URWPalladioL" w:hAnsi="URWPalladioL"/>
        </w:rPr>
        <w:t>.</w:t>
      </w:r>
    </w:p>
    <w:p w14:paraId="78DB813B" w14:textId="77777777" w:rsidR="00417486" w:rsidRDefault="00327275">
      <w:pPr>
        <w:pStyle w:val="TextBody"/>
        <w:numPr>
          <w:ilvl w:val="1"/>
          <w:numId w:val="2"/>
        </w:numPr>
        <w:rPr>
          <w:rFonts w:ascii="URWPalladioL" w:hAnsi="URWPalladioL"/>
        </w:rPr>
      </w:pPr>
      <w:r>
        <w:rPr>
          <w:rFonts w:ascii="URWPalladioL" w:hAnsi="URWPalladioL"/>
        </w:rPr>
        <w:t xml:space="preserve"> Release the system from rest and record the velocity of the glider for 5 runs and take the average value. Calculate the theoretical </w:t>
      </w:r>
      <w:r>
        <w:rPr>
          <w:rFonts w:ascii="URWPalladioL" w:hAnsi="URWPalladioL"/>
        </w:rPr>
        <w:t>value for acceleration from Equation 2 and the experimental value from Equation 3.</w:t>
      </w:r>
    </w:p>
    <w:p w14:paraId="17F9B7EF" w14:textId="77777777" w:rsidR="00417486" w:rsidRDefault="00327275">
      <w:pPr>
        <w:pStyle w:val="TextBody"/>
        <w:rPr>
          <w:rFonts w:ascii="URWPalladioL" w:hAnsi="URWPalladioL"/>
        </w:rPr>
      </w:pPr>
      <w:r>
        <w:rPr>
          <w:rFonts w:ascii="URWPalladioL" w:hAnsi="URWPalladioL"/>
        </w:rPr>
        <w:t>3.  Increasing the force on the glider</w:t>
      </w:r>
    </w:p>
    <w:p w14:paraId="62121D45" w14:textId="77777777" w:rsidR="00417486" w:rsidRDefault="00327275">
      <w:pPr>
        <w:pStyle w:val="TextBody"/>
        <w:numPr>
          <w:ilvl w:val="1"/>
          <w:numId w:val="3"/>
        </w:numPr>
        <w:rPr>
          <w:rFonts w:ascii="URWPalladioL" w:hAnsi="URWPalladioL"/>
        </w:rPr>
      </w:pPr>
      <w:r>
        <w:rPr>
          <w:rFonts w:ascii="URWPalladioL" w:hAnsi="URWPalladioL"/>
        </w:rPr>
        <w:t xml:space="preserve">Add more mass to the hanging weight so that it has a total mass of 500 g.  </w:t>
      </w:r>
    </w:p>
    <w:p w14:paraId="6BF9CAE9" w14:textId="77777777" w:rsidR="00417486" w:rsidRDefault="00327275">
      <w:pPr>
        <w:pStyle w:val="TextBody"/>
        <w:numPr>
          <w:ilvl w:val="1"/>
          <w:numId w:val="3"/>
        </w:numPr>
        <w:rPr>
          <w:rFonts w:ascii="URWPalladioL" w:hAnsi="URWPalladioL"/>
        </w:rPr>
      </w:pPr>
      <w:r>
        <w:rPr>
          <w:rFonts w:ascii="URWPalladioL" w:hAnsi="URWPalladioL"/>
        </w:rPr>
        <w:t>Release the system from rest and record the velocity of th</w:t>
      </w:r>
      <w:r>
        <w:rPr>
          <w:rFonts w:ascii="URWPalladioL" w:hAnsi="URWPalladioL"/>
        </w:rPr>
        <w:t xml:space="preserve">e glider for 5 runs and take the average value. </w:t>
      </w:r>
    </w:p>
    <w:p w14:paraId="68EA4D98" w14:textId="77777777" w:rsidR="00417486" w:rsidRDefault="00327275">
      <w:pPr>
        <w:pStyle w:val="TextBody"/>
        <w:numPr>
          <w:ilvl w:val="1"/>
          <w:numId w:val="3"/>
        </w:numPr>
        <w:rPr>
          <w:rFonts w:ascii="URWPalladioL" w:hAnsi="URWPalladioL"/>
        </w:rPr>
      </w:pPr>
      <w:r>
        <w:rPr>
          <w:rFonts w:ascii="URWPalladioL" w:hAnsi="URWPalladioL"/>
        </w:rPr>
        <w:t>Calculate the theoretical value for acceleration from Equation 2 and the experimental value from Equation 3.</w:t>
      </w:r>
    </w:p>
    <w:p w14:paraId="7FAFB148" w14:textId="77777777" w:rsidR="00417486" w:rsidRDefault="00327275">
      <w:pPr>
        <w:pStyle w:val="TextBody"/>
        <w:numPr>
          <w:ilvl w:val="1"/>
          <w:numId w:val="3"/>
        </w:numPr>
        <w:rPr>
          <w:rFonts w:ascii="URWPalladioL" w:hAnsi="URWPalladioL"/>
        </w:rPr>
      </w:pPr>
      <w:r>
        <w:rPr>
          <w:rFonts w:ascii="URWPalladioL" w:hAnsi="URWPalladioL"/>
        </w:rPr>
        <w:t xml:space="preserve">Add more mass to the hanging weight so that it has a total mass of 800 g.  </w:t>
      </w:r>
    </w:p>
    <w:p w14:paraId="12311B08" w14:textId="77777777" w:rsidR="00417486" w:rsidRDefault="00327275">
      <w:pPr>
        <w:pStyle w:val="TextBody"/>
        <w:numPr>
          <w:ilvl w:val="1"/>
          <w:numId w:val="3"/>
        </w:numPr>
        <w:rPr>
          <w:rFonts w:ascii="URWPalladioL" w:hAnsi="URWPalladioL"/>
        </w:rPr>
      </w:pPr>
      <w:r>
        <w:rPr>
          <w:rFonts w:ascii="URWPalladioL" w:hAnsi="URWPalladioL"/>
        </w:rPr>
        <w:t>Release the system fro</w:t>
      </w:r>
      <w:r>
        <w:rPr>
          <w:rFonts w:ascii="URWPalladioL" w:hAnsi="URWPalladioL"/>
        </w:rPr>
        <w:t xml:space="preserve">m rest and record the velocity of the glider for 5 runs and take the average value. </w:t>
      </w:r>
    </w:p>
    <w:p w14:paraId="00E6CFC3" w14:textId="77777777" w:rsidR="00417486" w:rsidRDefault="00327275">
      <w:pPr>
        <w:pStyle w:val="TextBody"/>
        <w:numPr>
          <w:ilvl w:val="1"/>
          <w:numId w:val="3"/>
        </w:numPr>
        <w:rPr>
          <w:rFonts w:ascii="URWPalladioL" w:hAnsi="URWPalladioL"/>
        </w:rPr>
      </w:pPr>
      <w:r>
        <w:rPr>
          <w:rFonts w:ascii="URWPalladioL" w:hAnsi="URWPalladioL"/>
        </w:rPr>
        <w:t xml:space="preserve">Calculate the theoretical value for acceleration from Equation 2 and the experimental value </w:t>
      </w:r>
      <w:r>
        <w:rPr>
          <w:rFonts w:ascii="URWPalladioL" w:hAnsi="URWPalladioL"/>
        </w:rPr>
        <w:lastRenderedPageBreak/>
        <w:t>from Equation 3.</w:t>
      </w:r>
    </w:p>
    <w:p w14:paraId="31BD14C0" w14:textId="77777777" w:rsidR="00417486" w:rsidRDefault="00417486">
      <w:pPr>
        <w:pStyle w:val="TextBody"/>
        <w:jc w:val="center"/>
        <w:rPr>
          <w:rFonts w:ascii="URWPalladioL" w:hAnsi="URWPalladioL"/>
          <w:b/>
        </w:rPr>
      </w:pPr>
    </w:p>
    <w:p w14:paraId="3DD1EA56" w14:textId="77777777" w:rsidR="00417486" w:rsidRDefault="00327275">
      <w:pPr>
        <w:pStyle w:val="TextBody"/>
        <w:rPr>
          <w:rFonts w:ascii="URWPalladioL" w:hAnsi="URWPalladioL"/>
        </w:rPr>
      </w:pPr>
      <w:r>
        <w:rPr>
          <w:rFonts w:ascii="URWPalladioL" w:hAnsi="URWPalladioL"/>
          <w:b/>
        </w:rPr>
        <w:t>Representative Results:</w:t>
      </w:r>
      <w:r>
        <w:rPr>
          <w:rFonts w:ascii="URWPalladioL" w:hAnsi="URWPalladioL"/>
        </w:rPr>
        <w:t xml:space="preserve"> </w:t>
      </w:r>
    </w:p>
    <w:tbl>
      <w:tblPr>
        <w:tblW w:w="9972"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4A0" w:firstRow="1" w:lastRow="0" w:firstColumn="1" w:lastColumn="0" w:noHBand="0" w:noVBand="1"/>
      </w:tblPr>
      <w:tblGrid>
        <w:gridCol w:w="1556"/>
        <w:gridCol w:w="1565"/>
        <w:gridCol w:w="1546"/>
        <w:gridCol w:w="1570"/>
        <w:gridCol w:w="2140"/>
        <w:gridCol w:w="1595"/>
      </w:tblGrid>
      <w:tr w:rsidR="00417486" w14:paraId="33488AE0" w14:textId="77777777">
        <w:tc>
          <w:tcPr>
            <w:tcW w:w="1661" w:type="dxa"/>
            <w:tcBorders>
              <w:top w:val="single" w:sz="2" w:space="0" w:color="000000"/>
              <w:left w:val="single" w:sz="2" w:space="0" w:color="000000"/>
              <w:bottom w:val="single" w:sz="2" w:space="0" w:color="000000"/>
              <w:right w:val="nil"/>
            </w:tcBorders>
            <w:shd w:val="clear" w:color="auto" w:fill="auto"/>
            <w:tcMar>
              <w:left w:w="54" w:type="dxa"/>
            </w:tcMar>
          </w:tcPr>
          <w:p w14:paraId="3917A964" w14:textId="77777777" w:rsidR="00417486" w:rsidRDefault="00327275">
            <w:pPr>
              <w:pStyle w:val="TableContents"/>
              <w:jc w:val="center"/>
              <w:rPr>
                <w:rFonts w:ascii="URWPalladioL" w:hAnsi="URWPalladioL"/>
              </w:rPr>
            </w:pPr>
            <m:oMathPara>
              <m:oMath>
                <m:sSub>
                  <m:sSubPr>
                    <m:ctrlPr>
                      <w:rPr>
                        <w:rFonts w:ascii="Cambria Math" w:hAnsi="Cambria Math"/>
                      </w:rPr>
                    </m:ctrlPr>
                  </m:sSubPr>
                  <m:e>
                    <m:r>
                      <w:rPr>
                        <w:rFonts w:ascii="Cambria Math" w:hAnsi="Cambria Math"/>
                      </w:rPr>
                      <m:t>m</m:t>
                    </m:r>
                  </m:e>
                  <m:sub>
                    <m:r>
                      <w:rPr>
                        <w:rFonts w:ascii="Cambria Math" w:hAnsi="Cambria Math"/>
                      </w:rPr>
                      <m:t>glider</m:t>
                    </m:r>
                  </m:sub>
                </m:sSub>
              </m:oMath>
            </m:oMathPara>
          </w:p>
          <w:p w14:paraId="5BCA2FB4" w14:textId="77777777" w:rsidR="00417486" w:rsidRDefault="00327275">
            <w:pPr>
              <w:pStyle w:val="TableContents"/>
              <w:jc w:val="center"/>
              <w:rPr>
                <w:rFonts w:ascii="URWPalladioL" w:hAnsi="URWPalladioL"/>
              </w:rPr>
            </w:pPr>
            <m:oMathPara>
              <m:oMath>
                <m:d>
                  <m:dPr>
                    <m:ctrlPr>
                      <w:rPr>
                        <w:rFonts w:ascii="Cambria Math" w:hAnsi="Cambria Math"/>
                      </w:rPr>
                    </m:ctrlPr>
                  </m:dPr>
                  <m:e>
                    <m:r>
                      <w:rPr>
                        <w:rFonts w:ascii="Cambria Math" w:hAnsi="Cambria Math"/>
                      </w:rPr>
                      <m:t>g</m:t>
                    </m:r>
                  </m:e>
                </m:d>
              </m:oMath>
            </m:oMathPara>
          </w:p>
        </w:tc>
        <w:tc>
          <w:tcPr>
            <w:tcW w:w="1662" w:type="dxa"/>
            <w:tcBorders>
              <w:top w:val="single" w:sz="2" w:space="0" w:color="000000"/>
              <w:left w:val="single" w:sz="2" w:space="0" w:color="000000"/>
              <w:bottom w:val="single" w:sz="2" w:space="0" w:color="000000"/>
              <w:right w:val="nil"/>
            </w:tcBorders>
            <w:shd w:val="clear" w:color="auto" w:fill="auto"/>
            <w:tcMar>
              <w:left w:w="54" w:type="dxa"/>
            </w:tcMar>
          </w:tcPr>
          <w:p w14:paraId="7694E614" w14:textId="77777777" w:rsidR="00417486" w:rsidRDefault="00327275">
            <w:pPr>
              <w:pStyle w:val="TableContents"/>
              <w:jc w:val="center"/>
              <w:rPr>
                <w:rFonts w:ascii="URWPalladioL" w:hAnsi="URWPalladioL"/>
              </w:rPr>
            </w:pPr>
            <m:oMathPara>
              <m:oMath>
                <m:sSub>
                  <m:sSubPr>
                    <m:ctrlPr>
                      <w:rPr>
                        <w:rFonts w:ascii="Cambria Math" w:hAnsi="Cambria Math"/>
                      </w:rPr>
                    </m:ctrlPr>
                  </m:sSubPr>
                  <m:e>
                    <m:r>
                      <w:rPr>
                        <w:rFonts w:ascii="Cambria Math" w:hAnsi="Cambria Math"/>
                      </w:rPr>
                      <m:t>m</m:t>
                    </m:r>
                  </m:e>
                  <m:sub>
                    <m:r>
                      <w:rPr>
                        <w:rFonts w:ascii="Cambria Math" w:hAnsi="Cambria Math"/>
                      </w:rPr>
                      <m:t>weig</m:t>
                    </m:r>
                    <m:r>
                      <w:rPr>
                        <w:rFonts w:ascii="Cambria Math" w:hAnsi="Cambria Math"/>
                      </w:rPr>
                      <m:t>h</m:t>
                    </m:r>
                    <m:r>
                      <w:rPr>
                        <w:rFonts w:ascii="Cambria Math" w:hAnsi="Cambria Math"/>
                      </w:rPr>
                      <m:t>t</m:t>
                    </m:r>
                  </m:sub>
                </m:sSub>
              </m:oMath>
            </m:oMathPara>
          </w:p>
          <w:p w14:paraId="494B775D" w14:textId="77777777" w:rsidR="00417486" w:rsidRDefault="00327275">
            <w:pPr>
              <w:pStyle w:val="TableContents"/>
              <w:jc w:val="center"/>
              <w:rPr>
                <w:rFonts w:ascii="URWPalladioL" w:hAnsi="URWPalladioL"/>
              </w:rPr>
            </w:pPr>
            <m:oMathPara>
              <m:oMath>
                <m:d>
                  <m:dPr>
                    <m:ctrlPr>
                      <w:rPr>
                        <w:rFonts w:ascii="Cambria Math" w:hAnsi="Cambria Math"/>
                      </w:rPr>
                    </m:ctrlPr>
                  </m:dPr>
                  <m:e>
                    <m:r>
                      <w:rPr>
                        <w:rFonts w:ascii="Cambria Math" w:hAnsi="Cambria Math"/>
                      </w:rPr>
                      <m:t>g</m:t>
                    </m:r>
                  </m:e>
                </m:d>
              </m:oMath>
            </m:oMathPara>
          </w:p>
        </w:tc>
        <w:tc>
          <w:tcPr>
            <w:tcW w:w="1662" w:type="dxa"/>
            <w:tcBorders>
              <w:top w:val="single" w:sz="2" w:space="0" w:color="000000"/>
              <w:left w:val="single" w:sz="2" w:space="0" w:color="000000"/>
              <w:bottom w:val="single" w:sz="2" w:space="0" w:color="000000"/>
              <w:right w:val="nil"/>
            </w:tcBorders>
            <w:shd w:val="clear" w:color="auto" w:fill="auto"/>
            <w:tcMar>
              <w:left w:w="54" w:type="dxa"/>
            </w:tcMar>
          </w:tcPr>
          <w:p w14:paraId="6F2F0C6A" w14:textId="77777777" w:rsidR="00417486" w:rsidRDefault="00327275">
            <w:pPr>
              <w:pStyle w:val="TableContents"/>
              <w:jc w:val="center"/>
              <w:rPr>
                <w:rFonts w:ascii="URWPalladioL" w:hAnsi="URWPalladioL"/>
              </w:rPr>
            </w:pPr>
            <m:oMathPara>
              <m:oMath>
                <m:acc>
                  <m:accPr>
                    <m:chr m:val="⃗"/>
                    <m:ctrlPr>
                      <w:rPr>
                        <w:rFonts w:ascii="Cambria Math" w:hAnsi="Cambria Math"/>
                      </w:rPr>
                    </m:ctrlPr>
                  </m:accPr>
                  <m:e>
                    <m:r>
                      <w:rPr>
                        <w:rFonts w:ascii="Cambria Math" w:hAnsi="Cambria Math"/>
                      </w:rPr>
                      <m:t>v</m:t>
                    </m:r>
                  </m:e>
                </m:acc>
              </m:oMath>
            </m:oMathPara>
          </w:p>
          <w:p w14:paraId="7AFC3258" w14:textId="77777777" w:rsidR="00417486" w:rsidRDefault="00327275">
            <w:pPr>
              <w:pStyle w:val="TableContents"/>
              <w:jc w:val="center"/>
              <w:rPr>
                <w:rFonts w:ascii="URWPalladioL" w:hAnsi="URWPalladioL"/>
              </w:rPr>
            </w:pPr>
            <m:oMathPara>
              <m:oMath>
                <m:d>
                  <m:dPr>
                    <m:ctrlPr>
                      <w:rPr>
                        <w:rFonts w:ascii="Cambria Math" w:hAnsi="Cambria Math"/>
                      </w:rPr>
                    </m:ctrlPr>
                  </m:dPr>
                  <m:e>
                    <m:f>
                      <m:fPr>
                        <m:type m:val="lin"/>
                        <m:ctrlPr>
                          <w:rPr>
                            <w:rFonts w:ascii="Cambria Math" w:hAnsi="Cambria Math"/>
                          </w:rPr>
                        </m:ctrlPr>
                      </m:fPr>
                      <m:num>
                        <m:r>
                          <w:rPr>
                            <w:rFonts w:ascii="Cambria Math" w:hAnsi="Cambria Math"/>
                          </w:rPr>
                          <m:t>m</m:t>
                        </m:r>
                      </m:num>
                      <m:den>
                        <m:r>
                          <w:rPr>
                            <w:rFonts w:ascii="Cambria Math" w:hAnsi="Cambria Math"/>
                          </w:rPr>
                          <m:t>s</m:t>
                        </m:r>
                      </m:den>
                    </m:f>
                  </m:e>
                </m:d>
              </m:oMath>
            </m:oMathPara>
          </w:p>
        </w:tc>
        <w:tc>
          <w:tcPr>
            <w:tcW w:w="1662" w:type="dxa"/>
            <w:tcBorders>
              <w:top w:val="single" w:sz="2" w:space="0" w:color="000000"/>
              <w:left w:val="single" w:sz="2" w:space="0" w:color="000000"/>
              <w:bottom w:val="single" w:sz="2" w:space="0" w:color="000000"/>
              <w:right w:val="nil"/>
            </w:tcBorders>
            <w:shd w:val="clear" w:color="auto" w:fill="auto"/>
            <w:tcMar>
              <w:left w:w="54" w:type="dxa"/>
            </w:tcMar>
          </w:tcPr>
          <w:p w14:paraId="38245347" w14:textId="77777777" w:rsidR="00417486" w:rsidRDefault="00327275">
            <w:pPr>
              <w:pStyle w:val="TableContents"/>
              <w:jc w:val="center"/>
              <w:rPr>
                <w:rFonts w:ascii="URWPalladioL" w:hAnsi="URWPalladioL"/>
              </w:rPr>
            </w:pPr>
            <m:oMathPara>
              <m:oMath>
                <m:sSub>
                  <m:sSubPr>
                    <m:ctrlPr>
                      <w:rPr>
                        <w:rFonts w:ascii="Cambria Math" w:hAnsi="Cambria Math"/>
                      </w:rPr>
                    </m:ctrlPr>
                  </m:sSubPr>
                  <m:e>
                    <m:acc>
                      <m:accPr>
                        <m:chr m:val="⃗"/>
                        <m:ctrlPr>
                          <w:rPr>
                            <w:rFonts w:ascii="Cambria Math" w:hAnsi="Cambria Math"/>
                          </w:rPr>
                        </m:ctrlPr>
                      </m:accPr>
                      <m:e>
                        <m:r>
                          <w:rPr>
                            <w:rFonts w:ascii="Cambria Math" w:hAnsi="Cambria Math"/>
                          </w:rPr>
                          <m:t>a</m:t>
                        </m:r>
                      </m:e>
                    </m:acc>
                  </m:e>
                  <m:sub>
                    <m:r>
                      <w:rPr>
                        <w:rFonts w:ascii="Cambria Math" w:hAnsi="Cambria Math"/>
                      </w:rPr>
                      <m:t>THEORY</m:t>
                    </m:r>
                  </m:sub>
                </m:sSub>
              </m:oMath>
            </m:oMathPara>
          </w:p>
          <w:p w14:paraId="649BA7A1" w14:textId="77777777" w:rsidR="00417486" w:rsidRDefault="00327275">
            <w:pPr>
              <w:pStyle w:val="TableContents"/>
              <w:jc w:val="center"/>
              <w:rPr>
                <w:rFonts w:ascii="URWPalladioL" w:hAnsi="URWPalladioL"/>
              </w:rPr>
            </w:pPr>
            <m:oMathPara>
              <m:oMath>
                <m:d>
                  <m:dPr>
                    <m:ctrlPr>
                      <w:rPr>
                        <w:rFonts w:ascii="Cambria Math" w:hAnsi="Cambria Math"/>
                      </w:rPr>
                    </m:ctrlPr>
                  </m:dPr>
                  <m:e>
                    <m:f>
                      <m:fPr>
                        <m:type m:val="lin"/>
                        <m:ctrlPr>
                          <w:rPr>
                            <w:rFonts w:ascii="Cambria Math" w:hAnsi="Cambria Math"/>
                          </w:rPr>
                        </m:ctrlPr>
                      </m:fPr>
                      <m:num>
                        <m:r>
                          <w:rPr>
                            <w:rFonts w:ascii="Cambria Math" w:hAnsi="Cambria Math"/>
                          </w:rPr>
                          <m:t>m</m:t>
                        </m:r>
                      </m:num>
                      <m:den>
                        <m:sSup>
                          <m:sSupPr>
                            <m:ctrlPr>
                              <w:rPr>
                                <w:rFonts w:ascii="Cambria Math" w:hAnsi="Cambria Math"/>
                              </w:rPr>
                            </m:ctrlPr>
                          </m:sSupPr>
                          <m:e>
                            <m:r>
                              <w:rPr>
                                <w:rFonts w:ascii="Cambria Math" w:hAnsi="Cambria Math"/>
                              </w:rPr>
                              <m:t>s</m:t>
                            </m:r>
                          </m:e>
                          <m:sup>
                            <m:r>
                              <w:rPr>
                                <w:rFonts w:ascii="Cambria Math" w:hAnsi="Cambria Math"/>
                              </w:rPr>
                              <m:t>2</m:t>
                            </m:r>
                          </m:sup>
                        </m:sSup>
                      </m:den>
                    </m:f>
                  </m:e>
                </m:d>
              </m:oMath>
            </m:oMathPara>
          </w:p>
        </w:tc>
        <w:tc>
          <w:tcPr>
            <w:tcW w:w="1662" w:type="dxa"/>
            <w:tcBorders>
              <w:top w:val="single" w:sz="2" w:space="0" w:color="000000"/>
              <w:left w:val="single" w:sz="2" w:space="0" w:color="000000"/>
              <w:bottom w:val="single" w:sz="2" w:space="0" w:color="000000"/>
              <w:right w:val="nil"/>
            </w:tcBorders>
            <w:shd w:val="clear" w:color="auto" w:fill="auto"/>
            <w:tcMar>
              <w:left w:w="54" w:type="dxa"/>
            </w:tcMar>
          </w:tcPr>
          <w:p w14:paraId="427AA75A" w14:textId="77777777" w:rsidR="00417486" w:rsidRDefault="00327275">
            <w:pPr>
              <w:pStyle w:val="TableContents"/>
              <w:jc w:val="center"/>
              <w:rPr>
                <w:rFonts w:ascii="URWPalladioL" w:hAnsi="URWPalladioL"/>
              </w:rPr>
            </w:pPr>
            <m:oMathPara>
              <m:oMath>
                <m:sSub>
                  <m:sSubPr>
                    <m:ctrlPr>
                      <w:rPr>
                        <w:rFonts w:ascii="Cambria Math" w:hAnsi="Cambria Math"/>
                      </w:rPr>
                    </m:ctrlPr>
                  </m:sSubPr>
                  <m:e>
                    <m:acc>
                      <m:accPr>
                        <m:chr m:val="⃗"/>
                        <m:ctrlPr>
                          <w:rPr>
                            <w:rFonts w:ascii="Cambria Math" w:hAnsi="Cambria Math"/>
                          </w:rPr>
                        </m:ctrlPr>
                      </m:accPr>
                      <m:e>
                        <m:r>
                          <w:rPr>
                            <w:rFonts w:ascii="Cambria Math" w:hAnsi="Cambria Math"/>
                          </w:rPr>
                          <m:t>a</m:t>
                        </m:r>
                      </m:e>
                    </m:acc>
                  </m:e>
                  <m:sub>
                    <m:r>
                      <w:rPr>
                        <w:rFonts w:ascii="Cambria Math" w:hAnsi="Cambria Math"/>
                      </w:rPr>
                      <m:t>EXPERIMENT</m:t>
                    </m:r>
                  </m:sub>
                </m:sSub>
                <m:d>
                  <m:dPr>
                    <m:ctrlPr>
                      <w:rPr>
                        <w:rFonts w:ascii="Cambria Math" w:hAnsi="Cambria Math"/>
                      </w:rPr>
                    </m:ctrlPr>
                  </m:dPr>
                  <m:e>
                    <m:f>
                      <m:fPr>
                        <m:type m:val="lin"/>
                        <m:ctrlPr>
                          <w:rPr>
                            <w:rFonts w:ascii="Cambria Math" w:hAnsi="Cambria Math"/>
                          </w:rPr>
                        </m:ctrlPr>
                      </m:fPr>
                      <m:num>
                        <m:r>
                          <w:rPr>
                            <w:rFonts w:ascii="Cambria Math" w:hAnsi="Cambria Math"/>
                          </w:rPr>
                          <m:t>m</m:t>
                        </m:r>
                      </m:num>
                      <m:den>
                        <m:sSup>
                          <m:sSupPr>
                            <m:ctrlPr>
                              <w:rPr>
                                <w:rFonts w:ascii="Cambria Math" w:hAnsi="Cambria Math"/>
                              </w:rPr>
                            </m:ctrlPr>
                          </m:sSupPr>
                          <m:e>
                            <m:r>
                              <w:rPr>
                                <w:rFonts w:ascii="Cambria Math" w:hAnsi="Cambria Math"/>
                              </w:rPr>
                              <m:t>s</m:t>
                            </m:r>
                          </m:e>
                          <m:sup>
                            <m:r>
                              <w:rPr>
                                <w:rFonts w:ascii="Cambria Math" w:hAnsi="Cambria Math"/>
                              </w:rPr>
                              <m:t>2</m:t>
                            </m:r>
                          </m:sup>
                        </m:sSup>
                      </m:den>
                    </m:f>
                  </m:e>
                </m:d>
              </m:oMath>
            </m:oMathPara>
          </w:p>
        </w:tc>
        <w:tc>
          <w:tcPr>
            <w:tcW w:w="1663"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7672F5B1" w14:textId="77777777" w:rsidR="00417486" w:rsidRDefault="00327275">
            <w:pPr>
              <w:pStyle w:val="TableContents"/>
              <w:jc w:val="center"/>
              <w:rPr>
                <w:rFonts w:ascii="URWPalladioL" w:hAnsi="URWPalladioL"/>
              </w:rPr>
            </w:pPr>
            <w:r>
              <w:rPr>
                <w:rFonts w:ascii="URWPalladioL" w:hAnsi="URWPalladioL"/>
              </w:rPr>
              <w:t>% Difference</w:t>
            </w:r>
          </w:p>
        </w:tc>
      </w:tr>
      <w:tr w:rsidR="00417486" w14:paraId="0F1461B6" w14:textId="77777777">
        <w:tc>
          <w:tcPr>
            <w:tcW w:w="1661" w:type="dxa"/>
            <w:tcBorders>
              <w:top w:val="nil"/>
              <w:left w:val="single" w:sz="2" w:space="0" w:color="000000"/>
              <w:bottom w:val="single" w:sz="2" w:space="0" w:color="000000"/>
              <w:right w:val="nil"/>
            </w:tcBorders>
            <w:shd w:val="clear" w:color="auto" w:fill="auto"/>
            <w:tcMar>
              <w:left w:w="54" w:type="dxa"/>
            </w:tcMar>
          </w:tcPr>
          <w:p w14:paraId="01048BB8" w14:textId="77777777" w:rsidR="00417486" w:rsidRDefault="00327275">
            <w:pPr>
              <w:pStyle w:val="TableContents"/>
              <w:jc w:val="center"/>
              <w:rPr>
                <w:rFonts w:ascii="URWPalladioL" w:hAnsi="URWPalladioL"/>
              </w:rPr>
            </w:pPr>
            <w:r>
              <w:rPr>
                <w:rFonts w:ascii="URWPalladioL" w:hAnsi="URWPalladioL"/>
              </w:rPr>
              <w:t>200</w:t>
            </w:r>
          </w:p>
        </w:tc>
        <w:tc>
          <w:tcPr>
            <w:tcW w:w="1662" w:type="dxa"/>
            <w:tcBorders>
              <w:top w:val="nil"/>
              <w:left w:val="single" w:sz="2" w:space="0" w:color="000000"/>
              <w:bottom w:val="single" w:sz="2" w:space="0" w:color="000000"/>
              <w:right w:val="nil"/>
            </w:tcBorders>
            <w:shd w:val="clear" w:color="auto" w:fill="auto"/>
            <w:tcMar>
              <w:left w:w="54" w:type="dxa"/>
            </w:tcMar>
          </w:tcPr>
          <w:p w14:paraId="2670CB3E" w14:textId="77777777" w:rsidR="00417486" w:rsidRDefault="00327275">
            <w:pPr>
              <w:pStyle w:val="TableContents"/>
              <w:jc w:val="center"/>
              <w:rPr>
                <w:rFonts w:ascii="URWPalladioL" w:hAnsi="URWPalladioL"/>
              </w:rPr>
            </w:pPr>
            <w:r>
              <w:rPr>
                <w:rFonts w:ascii="URWPalladioL" w:hAnsi="URWPalladioL"/>
              </w:rPr>
              <w:t>200</w:t>
            </w:r>
          </w:p>
        </w:tc>
        <w:tc>
          <w:tcPr>
            <w:tcW w:w="1662" w:type="dxa"/>
            <w:tcBorders>
              <w:top w:val="nil"/>
              <w:left w:val="single" w:sz="2" w:space="0" w:color="000000"/>
              <w:bottom w:val="single" w:sz="2" w:space="0" w:color="000000"/>
              <w:right w:val="nil"/>
            </w:tcBorders>
            <w:shd w:val="clear" w:color="auto" w:fill="auto"/>
            <w:tcMar>
              <w:left w:w="54" w:type="dxa"/>
            </w:tcMar>
          </w:tcPr>
          <w:p w14:paraId="5031C23F" w14:textId="77777777" w:rsidR="00417486" w:rsidRDefault="00327275">
            <w:pPr>
              <w:pStyle w:val="TableContents"/>
              <w:jc w:val="center"/>
              <w:rPr>
                <w:rFonts w:ascii="URWPalladioL" w:hAnsi="URWPalladioL"/>
              </w:rPr>
            </w:pPr>
            <w:r>
              <w:rPr>
                <w:rFonts w:ascii="URWPalladioL" w:hAnsi="URWPalladioL"/>
              </w:rPr>
              <w:t>2.2</w:t>
            </w:r>
          </w:p>
        </w:tc>
        <w:tc>
          <w:tcPr>
            <w:tcW w:w="1662" w:type="dxa"/>
            <w:tcBorders>
              <w:top w:val="nil"/>
              <w:left w:val="single" w:sz="2" w:space="0" w:color="000000"/>
              <w:bottom w:val="single" w:sz="2" w:space="0" w:color="000000"/>
              <w:right w:val="nil"/>
            </w:tcBorders>
            <w:shd w:val="clear" w:color="auto" w:fill="auto"/>
            <w:tcMar>
              <w:left w:w="54" w:type="dxa"/>
            </w:tcMar>
          </w:tcPr>
          <w:p w14:paraId="1FF5BD1F" w14:textId="77777777" w:rsidR="00417486" w:rsidRDefault="00327275">
            <w:pPr>
              <w:pStyle w:val="TableContents"/>
              <w:jc w:val="center"/>
              <w:rPr>
                <w:rFonts w:ascii="URWPalladioL" w:hAnsi="URWPalladioL"/>
              </w:rPr>
            </w:pPr>
            <w:r>
              <w:rPr>
                <w:rFonts w:ascii="URWPalladioL" w:hAnsi="URWPalladioL"/>
              </w:rPr>
              <w:t>9.8</w:t>
            </w:r>
          </w:p>
        </w:tc>
        <w:tc>
          <w:tcPr>
            <w:tcW w:w="1662" w:type="dxa"/>
            <w:tcBorders>
              <w:top w:val="nil"/>
              <w:left w:val="single" w:sz="2" w:space="0" w:color="000000"/>
              <w:bottom w:val="single" w:sz="2" w:space="0" w:color="000000"/>
              <w:right w:val="nil"/>
            </w:tcBorders>
            <w:shd w:val="clear" w:color="auto" w:fill="auto"/>
            <w:tcMar>
              <w:left w:w="54" w:type="dxa"/>
            </w:tcMar>
          </w:tcPr>
          <w:p w14:paraId="31652255" w14:textId="77777777" w:rsidR="00417486" w:rsidRDefault="00327275">
            <w:pPr>
              <w:pStyle w:val="TableContents"/>
              <w:jc w:val="center"/>
              <w:rPr>
                <w:rFonts w:ascii="URWPalladioL" w:hAnsi="URWPalladioL"/>
              </w:rPr>
            </w:pPr>
            <w:r>
              <w:rPr>
                <w:rFonts w:ascii="URWPalladioL" w:hAnsi="URWPalladioL"/>
              </w:rPr>
              <w:t>12.1</w:t>
            </w:r>
          </w:p>
        </w:tc>
        <w:tc>
          <w:tcPr>
            <w:tcW w:w="1663" w:type="dxa"/>
            <w:tcBorders>
              <w:top w:val="nil"/>
              <w:left w:val="single" w:sz="2" w:space="0" w:color="000000"/>
              <w:bottom w:val="single" w:sz="2" w:space="0" w:color="000000"/>
              <w:right w:val="single" w:sz="2" w:space="0" w:color="000000"/>
            </w:tcBorders>
            <w:shd w:val="clear" w:color="auto" w:fill="auto"/>
            <w:tcMar>
              <w:left w:w="54" w:type="dxa"/>
            </w:tcMar>
          </w:tcPr>
          <w:p w14:paraId="0FE2E914" w14:textId="77777777" w:rsidR="00417486" w:rsidRDefault="00327275">
            <w:pPr>
              <w:pStyle w:val="TableContents"/>
              <w:jc w:val="center"/>
              <w:rPr>
                <w:rFonts w:ascii="URWPalladioL" w:hAnsi="URWPalladioL"/>
              </w:rPr>
            </w:pPr>
            <w:r>
              <w:rPr>
                <w:rFonts w:ascii="URWPalladioL" w:hAnsi="URWPalladioL"/>
              </w:rPr>
              <w:t>20</w:t>
            </w:r>
          </w:p>
        </w:tc>
      </w:tr>
      <w:tr w:rsidR="00417486" w14:paraId="29D3D8C4" w14:textId="77777777">
        <w:tc>
          <w:tcPr>
            <w:tcW w:w="1661" w:type="dxa"/>
            <w:tcBorders>
              <w:top w:val="nil"/>
              <w:left w:val="single" w:sz="2" w:space="0" w:color="000000"/>
              <w:bottom w:val="single" w:sz="2" w:space="0" w:color="000000"/>
              <w:right w:val="nil"/>
            </w:tcBorders>
            <w:shd w:val="clear" w:color="auto" w:fill="auto"/>
            <w:tcMar>
              <w:left w:w="54" w:type="dxa"/>
            </w:tcMar>
          </w:tcPr>
          <w:p w14:paraId="1BF5347F" w14:textId="77777777" w:rsidR="00417486" w:rsidRDefault="00327275">
            <w:pPr>
              <w:pStyle w:val="TableContents"/>
              <w:jc w:val="center"/>
              <w:rPr>
                <w:rFonts w:ascii="URWPalladioL" w:hAnsi="URWPalladioL"/>
              </w:rPr>
            </w:pPr>
            <w:r>
              <w:rPr>
                <w:rFonts w:ascii="URWPalladioL" w:hAnsi="URWPalladioL"/>
              </w:rPr>
              <w:t>400</w:t>
            </w:r>
          </w:p>
        </w:tc>
        <w:tc>
          <w:tcPr>
            <w:tcW w:w="1662" w:type="dxa"/>
            <w:tcBorders>
              <w:top w:val="nil"/>
              <w:left w:val="single" w:sz="2" w:space="0" w:color="000000"/>
              <w:bottom w:val="single" w:sz="2" w:space="0" w:color="000000"/>
              <w:right w:val="nil"/>
            </w:tcBorders>
            <w:shd w:val="clear" w:color="auto" w:fill="auto"/>
            <w:tcMar>
              <w:left w:w="54" w:type="dxa"/>
            </w:tcMar>
          </w:tcPr>
          <w:p w14:paraId="28EBBA83" w14:textId="77777777" w:rsidR="00417486" w:rsidRDefault="00327275">
            <w:pPr>
              <w:pStyle w:val="TableContents"/>
              <w:jc w:val="center"/>
              <w:rPr>
                <w:rFonts w:ascii="URWPalladioL" w:hAnsi="URWPalladioL"/>
              </w:rPr>
            </w:pPr>
            <w:r>
              <w:rPr>
                <w:rFonts w:ascii="URWPalladioL" w:hAnsi="URWPalladioL"/>
              </w:rPr>
              <w:t>200</w:t>
            </w:r>
          </w:p>
        </w:tc>
        <w:tc>
          <w:tcPr>
            <w:tcW w:w="1662" w:type="dxa"/>
            <w:tcBorders>
              <w:top w:val="nil"/>
              <w:left w:val="single" w:sz="2" w:space="0" w:color="000000"/>
              <w:bottom w:val="single" w:sz="2" w:space="0" w:color="000000"/>
              <w:right w:val="nil"/>
            </w:tcBorders>
            <w:shd w:val="clear" w:color="auto" w:fill="auto"/>
            <w:tcMar>
              <w:left w:w="54" w:type="dxa"/>
            </w:tcMar>
          </w:tcPr>
          <w:p w14:paraId="765F0D47" w14:textId="77777777" w:rsidR="00417486" w:rsidRDefault="00327275">
            <w:pPr>
              <w:pStyle w:val="TableContents"/>
              <w:jc w:val="center"/>
              <w:rPr>
                <w:rFonts w:ascii="URWPalladioL" w:hAnsi="URWPalladioL"/>
              </w:rPr>
            </w:pPr>
            <w:r>
              <w:rPr>
                <w:rFonts w:ascii="URWPalladioL" w:hAnsi="URWPalladioL"/>
              </w:rPr>
              <w:t>1.3</w:t>
            </w:r>
          </w:p>
        </w:tc>
        <w:tc>
          <w:tcPr>
            <w:tcW w:w="1662" w:type="dxa"/>
            <w:tcBorders>
              <w:top w:val="nil"/>
              <w:left w:val="single" w:sz="2" w:space="0" w:color="000000"/>
              <w:bottom w:val="single" w:sz="2" w:space="0" w:color="000000"/>
              <w:right w:val="nil"/>
            </w:tcBorders>
            <w:shd w:val="clear" w:color="auto" w:fill="auto"/>
            <w:tcMar>
              <w:left w:w="54" w:type="dxa"/>
            </w:tcMar>
          </w:tcPr>
          <w:p w14:paraId="378D46E4" w14:textId="77777777" w:rsidR="00417486" w:rsidRDefault="00327275">
            <w:pPr>
              <w:pStyle w:val="TableContents"/>
              <w:jc w:val="center"/>
              <w:rPr>
                <w:rFonts w:ascii="URWPalladioL" w:hAnsi="URWPalladioL"/>
              </w:rPr>
            </w:pPr>
            <w:r>
              <w:rPr>
                <w:rFonts w:ascii="URWPalladioL" w:hAnsi="URWPalladioL"/>
              </w:rPr>
              <w:t>4.9</w:t>
            </w:r>
          </w:p>
        </w:tc>
        <w:tc>
          <w:tcPr>
            <w:tcW w:w="1662" w:type="dxa"/>
            <w:tcBorders>
              <w:top w:val="nil"/>
              <w:left w:val="single" w:sz="2" w:space="0" w:color="000000"/>
              <w:bottom w:val="single" w:sz="2" w:space="0" w:color="000000"/>
              <w:right w:val="nil"/>
            </w:tcBorders>
            <w:shd w:val="clear" w:color="auto" w:fill="auto"/>
            <w:tcMar>
              <w:left w:w="54" w:type="dxa"/>
            </w:tcMar>
          </w:tcPr>
          <w:p w14:paraId="41E57A76" w14:textId="77777777" w:rsidR="00417486" w:rsidRDefault="00327275">
            <w:pPr>
              <w:pStyle w:val="TableContents"/>
              <w:jc w:val="center"/>
              <w:rPr>
                <w:rFonts w:ascii="URWPalladioL" w:hAnsi="URWPalladioL"/>
              </w:rPr>
            </w:pPr>
            <w:r>
              <w:rPr>
                <w:rFonts w:ascii="URWPalladioL" w:hAnsi="URWPalladioL"/>
              </w:rPr>
              <w:t>4.2</w:t>
            </w:r>
          </w:p>
        </w:tc>
        <w:tc>
          <w:tcPr>
            <w:tcW w:w="1663" w:type="dxa"/>
            <w:tcBorders>
              <w:top w:val="nil"/>
              <w:left w:val="single" w:sz="2" w:space="0" w:color="000000"/>
              <w:bottom w:val="single" w:sz="2" w:space="0" w:color="000000"/>
              <w:right w:val="single" w:sz="2" w:space="0" w:color="000000"/>
            </w:tcBorders>
            <w:shd w:val="clear" w:color="auto" w:fill="auto"/>
            <w:tcMar>
              <w:left w:w="54" w:type="dxa"/>
            </w:tcMar>
          </w:tcPr>
          <w:p w14:paraId="1B97CE58" w14:textId="77777777" w:rsidR="00417486" w:rsidRDefault="00327275">
            <w:pPr>
              <w:pStyle w:val="TableContents"/>
              <w:jc w:val="center"/>
              <w:rPr>
                <w:rFonts w:ascii="URWPalladioL" w:hAnsi="URWPalladioL"/>
              </w:rPr>
            </w:pPr>
            <w:r>
              <w:rPr>
                <w:rFonts w:ascii="URWPalladioL" w:hAnsi="URWPalladioL"/>
              </w:rPr>
              <w:t>17</w:t>
            </w:r>
          </w:p>
        </w:tc>
      </w:tr>
      <w:tr w:rsidR="00417486" w14:paraId="2920EB9E" w14:textId="77777777">
        <w:tc>
          <w:tcPr>
            <w:tcW w:w="1661" w:type="dxa"/>
            <w:tcBorders>
              <w:top w:val="nil"/>
              <w:left w:val="single" w:sz="2" w:space="0" w:color="000000"/>
              <w:bottom w:val="single" w:sz="2" w:space="0" w:color="000000"/>
              <w:right w:val="nil"/>
            </w:tcBorders>
            <w:shd w:val="clear" w:color="auto" w:fill="auto"/>
            <w:tcMar>
              <w:left w:w="54" w:type="dxa"/>
            </w:tcMar>
          </w:tcPr>
          <w:p w14:paraId="3F2FA607" w14:textId="77777777" w:rsidR="00417486" w:rsidRDefault="00327275">
            <w:pPr>
              <w:pStyle w:val="TableContents"/>
              <w:jc w:val="center"/>
              <w:rPr>
                <w:rFonts w:ascii="URWPalladioL" w:hAnsi="URWPalladioL"/>
              </w:rPr>
            </w:pPr>
            <w:r>
              <w:rPr>
                <w:rFonts w:ascii="URWPalladioL" w:hAnsi="URWPalladioL"/>
              </w:rPr>
              <w:t>200</w:t>
            </w:r>
          </w:p>
        </w:tc>
        <w:tc>
          <w:tcPr>
            <w:tcW w:w="1662" w:type="dxa"/>
            <w:tcBorders>
              <w:top w:val="nil"/>
              <w:left w:val="single" w:sz="2" w:space="0" w:color="000000"/>
              <w:bottom w:val="single" w:sz="2" w:space="0" w:color="000000"/>
              <w:right w:val="nil"/>
            </w:tcBorders>
            <w:shd w:val="clear" w:color="auto" w:fill="auto"/>
            <w:tcMar>
              <w:left w:w="54" w:type="dxa"/>
            </w:tcMar>
          </w:tcPr>
          <w:p w14:paraId="220137AE" w14:textId="77777777" w:rsidR="00417486" w:rsidRDefault="00327275">
            <w:pPr>
              <w:pStyle w:val="TableContents"/>
              <w:jc w:val="center"/>
              <w:rPr>
                <w:rFonts w:ascii="URWPalladioL" w:hAnsi="URWPalladioL"/>
              </w:rPr>
            </w:pPr>
            <w:r>
              <w:rPr>
                <w:rFonts w:ascii="URWPalladioL" w:hAnsi="URWPalladioL"/>
              </w:rPr>
              <w:t>500</w:t>
            </w:r>
          </w:p>
        </w:tc>
        <w:tc>
          <w:tcPr>
            <w:tcW w:w="1662" w:type="dxa"/>
            <w:tcBorders>
              <w:top w:val="nil"/>
              <w:left w:val="single" w:sz="2" w:space="0" w:color="000000"/>
              <w:bottom w:val="single" w:sz="2" w:space="0" w:color="000000"/>
              <w:right w:val="nil"/>
            </w:tcBorders>
            <w:shd w:val="clear" w:color="auto" w:fill="auto"/>
            <w:tcMar>
              <w:left w:w="54" w:type="dxa"/>
            </w:tcMar>
          </w:tcPr>
          <w:p w14:paraId="23C1DF96" w14:textId="77777777" w:rsidR="00417486" w:rsidRDefault="00327275">
            <w:pPr>
              <w:pStyle w:val="TableContents"/>
              <w:jc w:val="center"/>
              <w:rPr>
                <w:rFonts w:ascii="URWPalladioL" w:hAnsi="URWPalladioL"/>
              </w:rPr>
            </w:pPr>
            <w:r>
              <w:rPr>
                <w:rFonts w:ascii="URWPalladioL" w:hAnsi="URWPalladioL"/>
              </w:rPr>
              <w:t>3.2</w:t>
            </w:r>
          </w:p>
        </w:tc>
        <w:tc>
          <w:tcPr>
            <w:tcW w:w="1662" w:type="dxa"/>
            <w:tcBorders>
              <w:top w:val="nil"/>
              <w:left w:val="single" w:sz="2" w:space="0" w:color="000000"/>
              <w:bottom w:val="single" w:sz="2" w:space="0" w:color="000000"/>
              <w:right w:val="nil"/>
            </w:tcBorders>
            <w:shd w:val="clear" w:color="auto" w:fill="auto"/>
            <w:tcMar>
              <w:left w:w="54" w:type="dxa"/>
            </w:tcMar>
          </w:tcPr>
          <w:p w14:paraId="5FAB3B02" w14:textId="77777777" w:rsidR="00417486" w:rsidRDefault="00327275">
            <w:pPr>
              <w:pStyle w:val="TableContents"/>
              <w:jc w:val="center"/>
              <w:rPr>
                <w:rFonts w:ascii="URWPalladioL" w:hAnsi="URWPalladioL"/>
              </w:rPr>
            </w:pPr>
            <w:r>
              <w:rPr>
                <w:rFonts w:ascii="URWPalladioL" w:hAnsi="URWPalladioL"/>
              </w:rPr>
              <w:t>24.5</w:t>
            </w:r>
          </w:p>
        </w:tc>
        <w:tc>
          <w:tcPr>
            <w:tcW w:w="1662" w:type="dxa"/>
            <w:tcBorders>
              <w:top w:val="nil"/>
              <w:left w:val="single" w:sz="2" w:space="0" w:color="000000"/>
              <w:bottom w:val="single" w:sz="2" w:space="0" w:color="000000"/>
              <w:right w:val="nil"/>
            </w:tcBorders>
            <w:shd w:val="clear" w:color="auto" w:fill="auto"/>
            <w:tcMar>
              <w:left w:w="54" w:type="dxa"/>
            </w:tcMar>
          </w:tcPr>
          <w:p w14:paraId="47039A70" w14:textId="77777777" w:rsidR="00417486" w:rsidRDefault="00327275">
            <w:pPr>
              <w:pStyle w:val="TableContents"/>
              <w:jc w:val="center"/>
              <w:rPr>
                <w:rFonts w:ascii="URWPalladioL" w:hAnsi="URWPalladioL"/>
              </w:rPr>
            </w:pPr>
            <w:r>
              <w:rPr>
                <w:rFonts w:ascii="URWPalladioL" w:hAnsi="URWPalladioL"/>
              </w:rPr>
              <w:t>26.1</w:t>
            </w:r>
          </w:p>
        </w:tc>
        <w:tc>
          <w:tcPr>
            <w:tcW w:w="1663" w:type="dxa"/>
            <w:tcBorders>
              <w:top w:val="nil"/>
              <w:left w:val="single" w:sz="2" w:space="0" w:color="000000"/>
              <w:bottom w:val="single" w:sz="2" w:space="0" w:color="000000"/>
              <w:right w:val="single" w:sz="2" w:space="0" w:color="000000"/>
            </w:tcBorders>
            <w:shd w:val="clear" w:color="auto" w:fill="auto"/>
            <w:tcMar>
              <w:left w:w="54" w:type="dxa"/>
            </w:tcMar>
          </w:tcPr>
          <w:p w14:paraId="704884F0" w14:textId="77777777" w:rsidR="00417486" w:rsidRDefault="00327275">
            <w:pPr>
              <w:pStyle w:val="TableContents"/>
              <w:jc w:val="center"/>
              <w:rPr>
                <w:rFonts w:ascii="URWPalladioL" w:hAnsi="URWPalladioL"/>
              </w:rPr>
            </w:pPr>
            <w:r>
              <w:rPr>
                <w:rFonts w:ascii="URWPalladioL" w:hAnsi="URWPalladioL"/>
              </w:rPr>
              <w:t>7</w:t>
            </w:r>
          </w:p>
        </w:tc>
      </w:tr>
      <w:tr w:rsidR="00417486" w14:paraId="596E6235" w14:textId="77777777">
        <w:tc>
          <w:tcPr>
            <w:tcW w:w="1661" w:type="dxa"/>
            <w:tcBorders>
              <w:top w:val="nil"/>
              <w:left w:val="single" w:sz="2" w:space="0" w:color="000000"/>
              <w:bottom w:val="single" w:sz="2" w:space="0" w:color="000000"/>
              <w:right w:val="nil"/>
            </w:tcBorders>
            <w:shd w:val="clear" w:color="auto" w:fill="auto"/>
            <w:tcMar>
              <w:left w:w="54" w:type="dxa"/>
            </w:tcMar>
          </w:tcPr>
          <w:p w14:paraId="6EFBCCC2" w14:textId="77777777" w:rsidR="00417486" w:rsidRDefault="00327275">
            <w:pPr>
              <w:pStyle w:val="TableContents"/>
              <w:jc w:val="center"/>
              <w:rPr>
                <w:rFonts w:ascii="URWPalladioL" w:hAnsi="URWPalladioL"/>
              </w:rPr>
            </w:pPr>
            <w:r>
              <w:rPr>
                <w:rFonts w:ascii="URWPalladioL" w:hAnsi="URWPalladioL"/>
              </w:rPr>
              <w:t>200</w:t>
            </w:r>
          </w:p>
        </w:tc>
        <w:tc>
          <w:tcPr>
            <w:tcW w:w="1662" w:type="dxa"/>
            <w:tcBorders>
              <w:top w:val="nil"/>
              <w:left w:val="single" w:sz="2" w:space="0" w:color="000000"/>
              <w:bottom w:val="single" w:sz="2" w:space="0" w:color="000000"/>
              <w:right w:val="nil"/>
            </w:tcBorders>
            <w:shd w:val="clear" w:color="auto" w:fill="auto"/>
            <w:tcMar>
              <w:left w:w="54" w:type="dxa"/>
            </w:tcMar>
          </w:tcPr>
          <w:p w14:paraId="4CEB2FCD" w14:textId="77777777" w:rsidR="00417486" w:rsidRDefault="00327275">
            <w:pPr>
              <w:pStyle w:val="TableContents"/>
              <w:jc w:val="center"/>
              <w:rPr>
                <w:rFonts w:ascii="URWPalladioL" w:hAnsi="URWPalladioL"/>
              </w:rPr>
            </w:pPr>
            <w:r>
              <w:rPr>
                <w:rFonts w:ascii="URWPalladioL" w:hAnsi="URWPalladioL"/>
              </w:rPr>
              <w:t>800</w:t>
            </w:r>
          </w:p>
        </w:tc>
        <w:tc>
          <w:tcPr>
            <w:tcW w:w="1662" w:type="dxa"/>
            <w:tcBorders>
              <w:top w:val="nil"/>
              <w:left w:val="single" w:sz="2" w:space="0" w:color="000000"/>
              <w:bottom w:val="single" w:sz="2" w:space="0" w:color="000000"/>
              <w:right w:val="nil"/>
            </w:tcBorders>
            <w:shd w:val="clear" w:color="auto" w:fill="auto"/>
            <w:tcMar>
              <w:left w:w="54" w:type="dxa"/>
            </w:tcMar>
          </w:tcPr>
          <w:p w14:paraId="7595B917" w14:textId="77777777" w:rsidR="00417486" w:rsidRDefault="00327275">
            <w:pPr>
              <w:pStyle w:val="TableContents"/>
              <w:jc w:val="center"/>
              <w:rPr>
                <w:rFonts w:ascii="URWPalladioL" w:hAnsi="URWPalladioL"/>
              </w:rPr>
            </w:pPr>
            <w:r>
              <w:rPr>
                <w:rFonts w:ascii="URWPalladioL" w:hAnsi="URWPalladioL"/>
              </w:rPr>
              <w:t>3.86</w:t>
            </w:r>
          </w:p>
        </w:tc>
        <w:tc>
          <w:tcPr>
            <w:tcW w:w="1662" w:type="dxa"/>
            <w:tcBorders>
              <w:top w:val="nil"/>
              <w:left w:val="single" w:sz="2" w:space="0" w:color="000000"/>
              <w:bottom w:val="single" w:sz="2" w:space="0" w:color="000000"/>
              <w:right w:val="nil"/>
            </w:tcBorders>
            <w:shd w:val="clear" w:color="auto" w:fill="auto"/>
            <w:tcMar>
              <w:left w:w="54" w:type="dxa"/>
            </w:tcMar>
          </w:tcPr>
          <w:p w14:paraId="0BEA9D99" w14:textId="77777777" w:rsidR="00417486" w:rsidRDefault="00327275">
            <w:pPr>
              <w:pStyle w:val="TableContents"/>
              <w:jc w:val="center"/>
              <w:rPr>
                <w:rFonts w:ascii="URWPalladioL" w:hAnsi="URWPalladioL"/>
              </w:rPr>
            </w:pPr>
            <w:r>
              <w:rPr>
                <w:rFonts w:ascii="URWPalladioL" w:hAnsi="URWPalladioL"/>
              </w:rPr>
              <w:t>39.2</w:t>
            </w:r>
          </w:p>
        </w:tc>
        <w:tc>
          <w:tcPr>
            <w:tcW w:w="1662" w:type="dxa"/>
            <w:tcBorders>
              <w:top w:val="nil"/>
              <w:left w:val="single" w:sz="2" w:space="0" w:color="000000"/>
              <w:bottom w:val="single" w:sz="2" w:space="0" w:color="000000"/>
              <w:right w:val="nil"/>
            </w:tcBorders>
            <w:shd w:val="clear" w:color="auto" w:fill="auto"/>
            <w:tcMar>
              <w:left w:w="54" w:type="dxa"/>
            </w:tcMar>
          </w:tcPr>
          <w:p w14:paraId="42AC9BF9" w14:textId="77777777" w:rsidR="00417486" w:rsidRDefault="00327275">
            <w:pPr>
              <w:pStyle w:val="TableContents"/>
              <w:jc w:val="center"/>
              <w:rPr>
                <w:rFonts w:ascii="URWPalladioL" w:hAnsi="URWPalladioL"/>
              </w:rPr>
            </w:pPr>
            <w:r>
              <w:rPr>
                <w:rFonts w:ascii="URWPalladioL" w:hAnsi="URWPalladioL"/>
              </w:rPr>
              <w:t>37.2</w:t>
            </w:r>
          </w:p>
        </w:tc>
        <w:tc>
          <w:tcPr>
            <w:tcW w:w="1663" w:type="dxa"/>
            <w:tcBorders>
              <w:top w:val="nil"/>
              <w:left w:val="single" w:sz="2" w:space="0" w:color="000000"/>
              <w:bottom w:val="single" w:sz="2" w:space="0" w:color="000000"/>
              <w:right w:val="single" w:sz="2" w:space="0" w:color="000000"/>
            </w:tcBorders>
            <w:shd w:val="clear" w:color="auto" w:fill="auto"/>
            <w:tcMar>
              <w:left w:w="54" w:type="dxa"/>
            </w:tcMar>
          </w:tcPr>
          <w:p w14:paraId="72E86B6E" w14:textId="77777777" w:rsidR="00417486" w:rsidRDefault="00327275">
            <w:pPr>
              <w:pStyle w:val="TableContents"/>
              <w:jc w:val="center"/>
              <w:rPr>
                <w:rFonts w:ascii="URWPalladioL" w:hAnsi="URWPalladioL"/>
              </w:rPr>
            </w:pPr>
            <w:r>
              <w:rPr>
                <w:rFonts w:ascii="URWPalladioL" w:hAnsi="URWPalladioL"/>
              </w:rPr>
              <w:t>5</w:t>
            </w:r>
          </w:p>
        </w:tc>
      </w:tr>
    </w:tbl>
    <w:p w14:paraId="7ABA5FD8" w14:textId="77777777" w:rsidR="00417486" w:rsidRDefault="00417486">
      <w:pPr>
        <w:pStyle w:val="TextBody"/>
        <w:jc w:val="center"/>
        <w:rPr>
          <w:rFonts w:ascii="URWPalladioL" w:hAnsi="URWPalladioL"/>
        </w:rPr>
      </w:pPr>
    </w:p>
    <w:p w14:paraId="5AFBE471" w14:textId="77777777" w:rsidR="00417486" w:rsidRDefault="00417486">
      <w:pPr>
        <w:pStyle w:val="TextBody"/>
        <w:jc w:val="center"/>
        <w:rPr>
          <w:rFonts w:ascii="URWPalladioL" w:hAnsi="URWPalladioL"/>
        </w:rPr>
      </w:pPr>
    </w:p>
    <w:p w14:paraId="0C77B060" w14:textId="77777777" w:rsidR="00417486" w:rsidRDefault="00417486">
      <w:pPr>
        <w:pStyle w:val="TextBody"/>
        <w:rPr>
          <w:rFonts w:ascii="URWPalladioL" w:hAnsi="URWPalladioL"/>
        </w:rPr>
      </w:pPr>
    </w:p>
    <w:p w14:paraId="66B606E0" w14:textId="77777777" w:rsidR="00417486" w:rsidRDefault="00327275">
      <w:pPr>
        <w:pStyle w:val="TextBody"/>
        <w:rPr>
          <w:rFonts w:ascii="URWPalladioL" w:hAnsi="URWPalladioL"/>
        </w:rPr>
      </w:pPr>
      <w:r>
        <w:rPr>
          <w:rFonts w:ascii="URWPalladioL" w:hAnsi="URWPalladioL"/>
        </w:rPr>
        <w:t xml:space="preserve">The results of </w:t>
      </w:r>
      <w:ins w:id="23" w:author="Unknown Author" w:date="2016-08-14T14:15:00Z">
        <w:r>
          <w:rPr>
            <w:rFonts w:ascii="URWPalladioL" w:hAnsi="URWPalladioL"/>
          </w:rPr>
          <w:t>this expe</w:t>
        </w:r>
      </w:ins>
      <w:ins w:id="24" w:author="Unknown Author" w:date="2016-08-14T14:16:00Z">
        <w:r>
          <w:rPr>
            <w:rFonts w:ascii="URWPalladioL" w:hAnsi="URWPalladioL"/>
          </w:rPr>
          <w:t>riment</w:t>
        </w:r>
      </w:ins>
      <w:r>
        <w:rPr>
          <w:rFonts w:ascii="URWPalladioL" w:hAnsi="URWPalladioL"/>
        </w:rPr>
        <w:t xml:space="preserve"> confirm the predictions made by Equations 2 and 3. With increased mass of the glider in part 2 the acceleration was smaller due to the fact that with the increased mass a larger force would be needed to accelerate the glider to the same velocity as in par</w:t>
      </w:r>
      <w:r>
        <w:rPr>
          <w:rFonts w:ascii="URWPalladioL" w:hAnsi="URWPalladioL"/>
        </w:rPr>
        <w:t xml:space="preserve">t 1. In part three the increased mass of the hanging weight did indeed increase the force on the glider and the acceleration as a result. The acceleration increased with the increased mass as predicted. </w:t>
      </w:r>
    </w:p>
    <w:p w14:paraId="70329B76" w14:textId="77777777" w:rsidR="00417486" w:rsidRDefault="00417486">
      <w:pPr>
        <w:pStyle w:val="TextBody"/>
        <w:jc w:val="center"/>
        <w:rPr>
          <w:rFonts w:ascii="URWPalladioL" w:hAnsi="URWPalladioL"/>
        </w:rPr>
      </w:pPr>
    </w:p>
    <w:p w14:paraId="6082E0C5" w14:textId="77777777" w:rsidR="00417486" w:rsidRDefault="00327275">
      <w:pPr>
        <w:pStyle w:val="TextBody"/>
        <w:rPr>
          <w:rFonts w:ascii="URWPalladioL" w:hAnsi="URWPalladioL"/>
        </w:rPr>
      </w:pPr>
      <w:r>
        <w:rPr>
          <w:rFonts w:ascii="URWPalladioL" w:hAnsi="URWPalladioL"/>
          <w:b/>
        </w:rPr>
        <w:t xml:space="preserve">Summary: </w:t>
      </w:r>
      <w:r>
        <w:rPr>
          <w:rFonts w:ascii="URWPalladioL" w:hAnsi="URWPalladioL"/>
        </w:rPr>
        <w:t>In this experiment the components of force</w:t>
      </w:r>
      <w:r>
        <w:rPr>
          <w:rFonts w:ascii="URWPalladioL" w:hAnsi="URWPalladioL"/>
        </w:rPr>
        <w:t xml:space="preserve"> were examined. Newton's second law states that force is equal to the mass of an object multiplied by the acceleration.  By adjusting the mass of the glider </w:t>
      </w:r>
      <w:proofErr w:type="gramStart"/>
      <w:r>
        <w:rPr>
          <w:rFonts w:ascii="URWPalladioL" w:hAnsi="URWPalladioL"/>
        </w:rPr>
        <w:t xml:space="preserve">the </w:t>
      </w:r>
      <w:proofErr w:type="spellStart"/>
      <w:r>
        <w:rPr>
          <w:rFonts w:ascii="URWPalladioL" w:hAnsi="URWPalladioL"/>
        </w:rPr>
        <w:t>the</w:t>
      </w:r>
      <w:proofErr w:type="spellEnd"/>
      <w:proofErr w:type="gramEnd"/>
      <w:r>
        <w:rPr>
          <w:rFonts w:ascii="URWPalladioL" w:hAnsi="URWPalladioL"/>
        </w:rPr>
        <w:t xml:space="preserve"> acceleration of the glider became less. With increased force on the glider the acceleration</w:t>
      </w:r>
      <w:r>
        <w:rPr>
          <w:rFonts w:ascii="URWPalladioL" w:hAnsi="URWPalladioL"/>
        </w:rPr>
        <w:t xml:space="preserve"> was increased confirming Newton's second law.</w:t>
      </w:r>
      <w:ins w:id="25" w:author="Unknown Author" w:date="2016-08-24T16:15:00Z">
        <w:r>
          <w:rPr>
            <w:rFonts w:ascii="URWPalladioL" w:hAnsi="URWPalladioL"/>
          </w:rPr>
          <w:t xml:space="preserve"> </w:t>
        </w:r>
      </w:ins>
      <w:ins w:id="26" w:author="Unknown Author" w:date="2016-08-24T16:33:00Z">
        <w:r>
          <w:rPr>
            <w:rFonts w:ascii="URWPalladioL" w:hAnsi="URWPalladioL"/>
          </w:rPr>
          <w:t xml:space="preserve">The results should be accurate </w:t>
        </w:r>
      </w:ins>
      <w:ins w:id="27" w:author="Unknown Author" w:date="2016-08-24T16:34:00Z">
        <w:r>
          <w:rPr>
            <w:rFonts w:ascii="URWPalladioL" w:hAnsi="URWPalladioL"/>
          </w:rPr>
          <w:t>as long as there are no other forces acting on the glider. As mentioned</w:t>
        </w:r>
        <w:bookmarkStart w:id="28" w:name="_GoBack"/>
        <w:bookmarkEnd w:id="28"/>
        <w:r>
          <w:rPr>
            <w:rFonts w:ascii="URWPalladioL" w:hAnsi="URWPalladioL"/>
          </w:rPr>
          <w:t>, the friction should be reduced to nearly zero thanks to the air cushion between</w:t>
        </w:r>
        <w:r>
          <w:rPr>
            <w:rFonts w:ascii="URWPalladioL" w:hAnsi="URWPalladioL"/>
          </w:rPr>
          <w:t xml:space="preserve"> the glider and track. The pocket of air is not perfect and the air from the track might push the glider in a specific direction. </w:t>
        </w:r>
        <w:proofErr w:type="gramStart"/>
        <w:r>
          <w:rPr>
            <w:rFonts w:ascii="URWPalladioL" w:hAnsi="URWPalladioL"/>
          </w:rPr>
          <w:t>This can be tested by allowing the glider to sit on the air track with no force on it</w:t>
        </w:r>
        <w:proofErr w:type="gramEnd"/>
        <w:r>
          <w:rPr>
            <w:rFonts w:ascii="URWPalladioL" w:hAnsi="URWPalladioL"/>
          </w:rPr>
          <w:t>. If the glider moves in either direction</w:t>
        </w:r>
        <w:r>
          <w:rPr>
            <w:rFonts w:ascii="URWPalladioL" w:hAnsi="URWPalladioL"/>
          </w:rPr>
          <w:t xml:space="preserve"> there might be some force on the glider from the track. </w:t>
        </w:r>
      </w:ins>
    </w:p>
    <w:p w14:paraId="17F5DCC8" w14:textId="77777777" w:rsidR="00417486" w:rsidRDefault="00417486">
      <w:pPr>
        <w:pStyle w:val="TextBody"/>
        <w:rPr>
          <w:rFonts w:ascii="URWPalladioL" w:hAnsi="URWPalladioL"/>
        </w:rPr>
      </w:pPr>
    </w:p>
    <w:p w14:paraId="4E2397C2" w14:textId="77777777" w:rsidR="00417486" w:rsidRDefault="00327275">
      <w:pPr>
        <w:pStyle w:val="TextBody"/>
        <w:rPr>
          <w:rFonts w:ascii="URWPalladioL" w:hAnsi="URWPalladioL"/>
          <w:b/>
        </w:rPr>
      </w:pPr>
      <w:r>
        <w:rPr>
          <w:rFonts w:ascii="URWPalladioL" w:hAnsi="URWPalladioL"/>
          <w:b/>
        </w:rPr>
        <w:t xml:space="preserve">Applications: </w:t>
      </w:r>
    </w:p>
    <w:p w14:paraId="4681C2AC" w14:textId="77777777" w:rsidR="00417486" w:rsidRDefault="00417486">
      <w:pPr>
        <w:pStyle w:val="TextBody"/>
        <w:rPr>
          <w:rFonts w:ascii="URWPalladioL" w:hAnsi="URWPalladioL"/>
        </w:rPr>
      </w:pPr>
    </w:p>
    <w:p w14:paraId="7B16081D" w14:textId="77777777" w:rsidR="00417486" w:rsidRDefault="00417486">
      <w:pPr>
        <w:pStyle w:val="TextBody"/>
        <w:rPr>
          <w:rFonts w:ascii="URWPalladioL" w:hAnsi="URWPalladioL"/>
        </w:rPr>
      </w:pPr>
    </w:p>
    <w:p w14:paraId="17423341" w14:textId="77777777" w:rsidR="00417486" w:rsidRDefault="00327275">
      <w:pPr>
        <w:pStyle w:val="TextBody"/>
        <w:rPr>
          <w:rFonts w:ascii="URWPalladioL" w:hAnsi="URWPalladioL"/>
        </w:rPr>
      </w:pPr>
      <w:r>
        <w:rPr>
          <w:rFonts w:ascii="URWPalladioL" w:hAnsi="URWPalladioL"/>
        </w:rPr>
        <w:t>Newton'</w:t>
      </w:r>
      <w:r>
        <w:rPr>
          <w:rFonts w:ascii="URWPalladioL" w:hAnsi="URWPalladioL"/>
        </w:rPr>
        <w:t>s second law is fundamentally linked to the motion people experience every day. Without any force an object will not accelerate and will remain at rest or continue to move at a constant rate. Therefore if someone wants to get something moving, like hitting</w:t>
      </w:r>
      <w:r>
        <w:rPr>
          <w:rFonts w:ascii="URWPalladioL" w:hAnsi="URWPalladioL"/>
        </w:rPr>
        <w:t xml:space="preserve"> a baseball a certain distance, they know they must apply force enough to accelerate a baseball of some mass and it can be calculated with an equation as simple as </w:t>
      </w:r>
      <m:oMath>
        <m:acc>
          <m:accPr>
            <m:chr m:val="⃗"/>
            <m:ctrlPr>
              <w:rPr>
                <w:rFonts w:ascii="Cambria Math" w:hAnsi="Cambria Math"/>
              </w:rPr>
            </m:ctrlPr>
          </m:accPr>
          <m:e>
            <m:r>
              <w:rPr>
                <w:rFonts w:ascii="Cambria Math" w:hAnsi="Cambria Math"/>
              </w:rPr>
              <m:t>F</m:t>
            </m:r>
          </m:e>
        </m:acc>
        <m:r>
          <w:rPr>
            <w:rFonts w:ascii="Cambria Math" w:hAnsi="Cambria Math"/>
          </w:rPr>
          <m:t xml:space="preserve"> = </m:t>
        </m:r>
        <m:r>
          <w:rPr>
            <w:rFonts w:ascii="Cambria Math" w:hAnsi="Cambria Math"/>
          </w:rPr>
          <m:t>m</m:t>
        </m:r>
        <m:r>
          <w:rPr>
            <w:rFonts w:ascii="Cambria Math" w:hAnsi="Cambria Math"/>
          </w:rPr>
          <m:t xml:space="preserve"> * </m:t>
        </m:r>
        <m:acc>
          <m:accPr>
            <m:chr m:val="⃗"/>
            <m:ctrlPr>
              <w:rPr>
                <w:rFonts w:ascii="Cambria Math" w:hAnsi="Cambria Math"/>
              </w:rPr>
            </m:ctrlPr>
          </m:accPr>
          <m:e>
            <m:r>
              <w:rPr>
                <w:rFonts w:ascii="Cambria Math" w:hAnsi="Cambria Math"/>
              </w:rPr>
              <m:t>a</m:t>
            </m:r>
          </m:e>
        </m:acc>
        <m:r>
          <w:rPr>
            <w:rFonts w:ascii="Cambria Math" w:hAnsi="Cambria Math"/>
          </w:rPr>
          <m:t>.</m:t>
        </m:r>
      </m:oMath>
    </w:p>
    <w:p w14:paraId="61B4FBAF" w14:textId="77777777" w:rsidR="00417486" w:rsidRDefault="00417486">
      <w:pPr>
        <w:pStyle w:val="TextBody"/>
        <w:rPr>
          <w:rFonts w:ascii="URWPalladioL" w:hAnsi="URWPalladioL"/>
        </w:rPr>
      </w:pPr>
    </w:p>
    <w:p w14:paraId="772855D1" w14:textId="77777777" w:rsidR="00417486" w:rsidRDefault="00327275">
      <w:pPr>
        <w:pStyle w:val="TextBody"/>
        <w:rPr>
          <w:rFonts w:ascii="URWPalladioL" w:hAnsi="URWPalladioL"/>
        </w:rPr>
      </w:pPr>
      <w:r>
        <w:rPr>
          <w:rFonts w:ascii="URWPalladioL" w:hAnsi="URWPalladioL"/>
        </w:rPr>
        <w:t>Just as it takes a certain force to accelerate an object, it takes the same a</w:t>
      </w:r>
      <w:r>
        <w:rPr>
          <w:rFonts w:ascii="URWPalladioL" w:hAnsi="URWPalladioL"/>
        </w:rPr>
        <w:t xml:space="preserve">mount of force to bring </w:t>
      </w:r>
      <w:proofErr w:type="gramStart"/>
      <w:r>
        <w:rPr>
          <w:rFonts w:ascii="URWPalladioL" w:hAnsi="URWPalladioL"/>
        </w:rPr>
        <w:t>an objects</w:t>
      </w:r>
      <w:proofErr w:type="gramEnd"/>
      <w:r>
        <w:rPr>
          <w:rFonts w:ascii="URWPalladioL" w:hAnsi="URWPalladioL"/>
        </w:rPr>
        <w:t xml:space="preserve"> velocity down to zero. By looking at </w:t>
      </w:r>
      <m:oMath>
        <m:acc>
          <m:accPr>
            <m:chr m:val="⃗"/>
            <m:ctrlPr>
              <w:rPr>
                <w:rFonts w:ascii="Cambria Math" w:hAnsi="Cambria Math"/>
              </w:rPr>
            </m:ctrlPr>
          </m:accPr>
          <m:e>
            <m:r>
              <w:rPr>
                <w:rFonts w:ascii="Cambria Math" w:hAnsi="Cambria Math"/>
              </w:rPr>
              <m:t>F</m:t>
            </m:r>
          </m:e>
        </m:acc>
        <m:r>
          <w:rPr>
            <w:rFonts w:ascii="Cambria Math" w:hAnsi="Cambria Math"/>
          </w:rPr>
          <m:t xml:space="preserve"> = </m:t>
        </m:r>
        <m:r>
          <w:rPr>
            <w:rFonts w:ascii="Cambria Math" w:hAnsi="Cambria Math"/>
          </w:rPr>
          <m:t>m</m:t>
        </m:r>
        <m:r>
          <w:rPr>
            <w:rFonts w:ascii="Cambria Math" w:hAnsi="Cambria Math"/>
          </w:rPr>
          <m:t xml:space="preserve"> * </m:t>
        </m:r>
        <m:acc>
          <m:accPr>
            <m:chr m:val="⃗"/>
            <m:ctrlPr>
              <w:rPr>
                <w:rFonts w:ascii="Cambria Math" w:hAnsi="Cambria Math"/>
              </w:rPr>
            </m:ctrlPr>
          </m:accPr>
          <m:e>
            <m:r>
              <w:rPr>
                <w:rFonts w:ascii="Cambria Math" w:hAnsi="Cambria Math"/>
              </w:rPr>
              <m:t>a</m:t>
            </m:r>
          </m:e>
        </m:acc>
      </m:oMath>
      <w:r>
        <w:rPr>
          <w:rFonts w:ascii="URWPalladioL" w:hAnsi="URWPalladioL"/>
        </w:rPr>
        <w:t xml:space="preserve">it is clear that an abject with a lot of mass is much harder to stop than an object with a smaller mass. It is easier to stop a bike than a train! The </w:t>
      </w:r>
      <w:r>
        <w:rPr>
          <w:rFonts w:ascii="URWPalladioL" w:hAnsi="URWPalladioL"/>
        </w:rPr>
        <w:lastRenderedPageBreak/>
        <w:t>faster something is g</w:t>
      </w:r>
      <w:proofErr w:type="spellStart"/>
      <w:r>
        <w:rPr>
          <w:rFonts w:ascii="URWPalladioL" w:hAnsi="URWPalladioL"/>
        </w:rPr>
        <w:t>oing</w:t>
      </w:r>
      <w:proofErr w:type="spellEnd"/>
      <w:r>
        <w:rPr>
          <w:rFonts w:ascii="URWPalladioL" w:hAnsi="URWPalladioL"/>
        </w:rPr>
        <w:t xml:space="preserve"> the more acceleration is required to bring it to a stop</w:t>
      </w:r>
      <w:proofErr w:type="gramStart"/>
      <w:r>
        <w:rPr>
          <w:rFonts w:ascii="URWPalladioL" w:hAnsi="URWPalladioL"/>
        </w:rPr>
        <w:t>,  so</w:t>
      </w:r>
      <w:proofErr w:type="gramEnd"/>
      <w:r>
        <w:rPr>
          <w:rFonts w:ascii="URWPalladioL" w:hAnsi="URWPalladioL"/>
        </w:rPr>
        <w:t xml:space="preserve"> it takes much more force to stop a bullet than a basketball.</w:t>
      </w:r>
    </w:p>
    <w:p w14:paraId="61712CAF" w14:textId="77777777" w:rsidR="00417486" w:rsidRDefault="00417486">
      <w:pPr>
        <w:pStyle w:val="TextBody"/>
        <w:rPr>
          <w:rFonts w:ascii="URWPalladioL" w:hAnsi="URWPalladioL"/>
        </w:rPr>
      </w:pPr>
    </w:p>
    <w:p w14:paraId="4DCC15DB" w14:textId="77777777" w:rsidR="00417486" w:rsidRDefault="00327275">
      <w:pPr>
        <w:pStyle w:val="TextBody"/>
        <w:rPr>
          <w:rFonts w:ascii="URWPalladioL" w:hAnsi="URWPalladioL"/>
        </w:rPr>
      </w:pPr>
      <w:r>
        <w:rPr>
          <w:rFonts w:ascii="URWPalladioL" w:hAnsi="URWPalladioL"/>
        </w:rPr>
        <w:t>Newton's second law becomes a bit more complicated when the components of force are changing with time. For an object that is ex</w:t>
      </w:r>
      <w:r>
        <w:rPr>
          <w:rFonts w:ascii="URWPalladioL" w:hAnsi="URWPalladioL"/>
        </w:rPr>
        <w:t xml:space="preserve">periencing some kind of drag force, such as air resistance, its acceleration can change with time. A rocket is an example of an </w:t>
      </w:r>
      <w:proofErr w:type="gramStart"/>
      <w:r>
        <w:rPr>
          <w:rFonts w:ascii="URWPalladioL" w:hAnsi="URWPalladioL"/>
        </w:rPr>
        <w:t>object which</w:t>
      </w:r>
      <w:proofErr w:type="gramEnd"/>
      <w:r>
        <w:rPr>
          <w:rFonts w:ascii="URWPalladioL" w:hAnsi="URWPalladioL"/>
        </w:rPr>
        <w:t xml:space="preserve"> has mass changing with time. As the rocket burns fuel its mass gets smaller and it actually requires less force to </w:t>
      </w:r>
      <w:r>
        <w:rPr>
          <w:rFonts w:ascii="URWPalladioL" w:hAnsi="URWPalladioL"/>
        </w:rPr>
        <w:t xml:space="preserve">accelerate as time passes. </w:t>
      </w:r>
    </w:p>
    <w:p w14:paraId="296F5C0F" w14:textId="77777777" w:rsidR="00417486" w:rsidRDefault="00417486">
      <w:pPr>
        <w:pStyle w:val="TextBody"/>
        <w:rPr>
          <w:rFonts w:ascii="URWPalladioL" w:hAnsi="URWPalladioL"/>
        </w:rPr>
      </w:pPr>
    </w:p>
    <w:p w14:paraId="302B7BB3" w14:textId="77777777" w:rsidR="00417486" w:rsidRDefault="00417486">
      <w:pPr>
        <w:pStyle w:val="TextBody"/>
        <w:rPr>
          <w:rFonts w:ascii="URWPalladioL" w:hAnsi="URWPalladioL"/>
        </w:rPr>
      </w:pPr>
    </w:p>
    <w:sectPr w:rsidR="00417486">
      <w:pgSz w:w="12240" w:h="15840"/>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URWPalladioL">
    <w:altName w:val="Times New Roman"/>
    <w:charset w:val="01"/>
    <w:family w:val="auto"/>
    <w:pitch w:val="default"/>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9230D"/>
    <w:multiLevelType w:val="multilevel"/>
    <w:tmpl w:val="B02ABA9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7E874EA"/>
    <w:multiLevelType w:val="multilevel"/>
    <w:tmpl w:val="FCCA9BAE"/>
    <w:lvl w:ilvl="0">
      <w:start w:val="1"/>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20DB3AA6"/>
    <w:multiLevelType w:val="multilevel"/>
    <w:tmpl w:val="81040160"/>
    <w:lvl w:ilvl="0">
      <w:start w:val="3"/>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69CD36D3"/>
    <w:multiLevelType w:val="multilevel"/>
    <w:tmpl w:val="D454577A"/>
    <w:lvl w:ilvl="0">
      <w:start w:val="2"/>
      <w:numFmt w:val="decimal"/>
      <w:lvlText w:val="%1."/>
      <w:lvlJc w:val="left"/>
      <w:pPr>
        <w:tabs>
          <w:tab w:val="num" w:pos="720"/>
        </w:tabs>
        <w:ind w:left="720" w:hanging="360"/>
      </w:pPr>
    </w:lvl>
    <w:lvl w:ilvl="1">
      <w:start w:val="1"/>
      <w:numFmt w:val="decimal"/>
      <w:suff w:val="space"/>
      <w:lvlText w:val="%1.%2)"/>
      <w:lvlJc w:val="left"/>
      <w:pPr>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trackRevisions/>
  <w:defaultTabStop w:val="709"/>
  <w:characterSpacingControl w:val="doNotCompress"/>
  <w:compat>
    <w:compatSetting w:name="compatibilityMode" w:uri="http://schemas.microsoft.com/office/word" w:val="12"/>
  </w:compat>
  <w:rsids>
    <w:rsidRoot w:val="00417486"/>
    <w:rsid w:val="00327275"/>
    <w:rsid w:val="004174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68E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Arial Unicode MS"/>
        <w:sz w:val="24"/>
        <w:szCs w:val="24"/>
        <w:lang w:val="en-US"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TextBody"/>
    <w:pPr>
      <w:keepNext/>
      <w:spacing w:before="240" w:after="120"/>
    </w:pPr>
    <w:rPr>
      <w:rFonts w:ascii="Arial"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styleId="BalloonText">
    <w:name w:val="Balloon Text"/>
    <w:basedOn w:val="Normal"/>
    <w:link w:val="BalloonTextChar"/>
    <w:uiPriority w:val="99"/>
    <w:semiHidden/>
    <w:unhideWhenUsed/>
    <w:rsid w:val="0032727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727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462324</TotalTime>
  <Pages>4</Pages>
  <Words>1189</Words>
  <Characters>6779</Characters>
  <Application>Microsoft Macintosh Word</Application>
  <DocSecurity>0</DocSecurity>
  <Lines>56</Lines>
  <Paragraphs>15</Paragraphs>
  <ScaleCrop>false</ScaleCrop>
  <Company>Journal of Visualized Experiments</Company>
  <LinksUpToDate>false</LinksUpToDate>
  <CharactersWithSpaces>7953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Timmons</dc:creator>
  <cp:lastModifiedBy>Aaron Kolski-Andreaco</cp:lastModifiedBy>
  <cp:revision>29</cp:revision>
  <dcterms:created xsi:type="dcterms:W3CDTF">2016-06-21T11:17:00Z</dcterms:created>
  <dcterms:modified xsi:type="dcterms:W3CDTF">2016-08-29T17:09:00Z</dcterms:modified>
  <dc:language>en-US</dc:language>
</cp:coreProperties>
</file>